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361"/>
        <w:gridCol w:w="2552"/>
        <w:gridCol w:w="823"/>
        <w:gridCol w:w="3685"/>
      </w:tblGrid>
      <w:tr w:rsidR="00334C8D" w:rsidRPr="00334C8D" w14:paraId="7DEDA1A6" w14:textId="77777777" w:rsidTr="00A0644E">
        <w:tc>
          <w:tcPr>
            <w:tcW w:w="1361" w:type="dxa"/>
          </w:tcPr>
          <w:p w14:paraId="63A5B73E" w14:textId="31931A67" w:rsidR="00334C8D" w:rsidRPr="00334C8D" w:rsidRDefault="00C15ED6" w:rsidP="00813258">
            <w:pPr>
              <w:keepNext/>
              <w:keepLines/>
              <w:suppressAutoHyphens/>
              <w:spacing w:before="0" w:after="0"/>
              <w:ind w:left="0"/>
              <w:rPr>
                <w:rFonts w:eastAsia="Verdana" w:cs="Times New Roman"/>
                <w:sz w:val="14"/>
              </w:rPr>
            </w:pPr>
            <w:bookmarkStart w:id="0" w:name="_GoBack"/>
            <w:bookmarkEnd w:id="0"/>
            <w:r>
              <w:rPr>
                <w:rFonts w:eastAsia="Verdana" w:cs="Times New Roman"/>
                <w:sz w:val="14"/>
              </w:rPr>
              <w:t xml:space="preserve"> </w:t>
            </w:r>
          </w:p>
        </w:tc>
        <w:tc>
          <w:tcPr>
            <w:tcW w:w="2552" w:type="dxa"/>
          </w:tcPr>
          <w:p w14:paraId="6773A5BB" w14:textId="77777777" w:rsidR="00334C8D" w:rsidRPr="00334C8D" w:rsidRDefault="00334C8D" w:rsidP="00813258">
            <w:pPr>
              <w:keepNext/>
              <w:keepLines/>
              <w:suppressAutoHyphens/>
              <w:spacing w:before="0" w:after="0"/>
              <w:rPr>
                <w:rFonts w:eastAsia="Verdana" w:cs="Times New Roman"/>
                <w:sz w:val="14"/>
              </w:rPr>
            </w:pPr>
          </w:p>
        </w:tc>
        <w:tc>
          <w:tcPr>
            <w:tcW w:w="823" w:type="dxa"/>
          </w:tcPr>
          <w:p w14:paraId="5AA9D977" w14:textId="77777777" w:rsidR="00334C8D" w:rsidRPr="00334C8D" w:rsidRDefault="00334C8D" w:rsidP="00813258">
            <w:pPr>
              <w:keepNext/>
              <w:keepLines/>
              <w:suppressAutoHyphens/>
              <w:spacing w:before="0" w:after="0"/>
              <w:rPr>
                <w:rFonts w:eastAsia="Verdana" w:cs="Times New Roman"/>
                <w:sz w:val="14"/>
              </w:rPr>
            </w:pPr>
          </w:p>
        </w:tc>
        <w:tc>
          <w:tcPr>
            <w:tcW w:w="3685" w:type="dxa"/>
          </w:tcPr>
          <w:p w14:paraId="41087E9A" w14:textId="77777777" w:rsidR="00334C8D" w:rsidRPr="00334C8D" w:rsidRDefault="00334C8D" w:rsidP="00813258">
            <w:pPr>
              <w:keepNext/>
              <w:keepLines/>
              <w:suppressAutoHyphens/>
              <w:spacing w:before="0" w:after="0"/>
              <w:rPr>
                <w:rFonts w:eastAsia="Verdana" w:cs="Times New Roman"/>
                <w:sz w:val="14"/>
              </w:rPr>
            </w:pPr>
          </w:p>
        </w:tc>
      </w:tr>
      <w:tr w:rsidR="00334C8D" w:rsidRPr="00334C8D" w14:paraId="044E5D81" w14:textId="77777777" w:rsidTr="00A0644E">
        <w:trPr>
          <w:gridAfter w:val="1"/>
          <w:wAfter w:w="3685" w:type="dxa"/>
        </w:trPr>
        <w:tc>
          <w:tcPr>
            <w:tcW w:w="1361" w:type="dxa"/>
          </w:tcPr>
          <w:p w14:paraId="205F56FE" w14:textId="695478D3" w:rsidR="00334C8D" w:rsidRPr="00334C8D" w:rsidRDefault="00334C8D" w:rsidP="00813258">
            <w:pPr>
              <w:keepNext/>
              <w:keepLines/>
              <w:suppressAutoHyphens/>
              <w:spacing w:before="0" w:after="0"/>
              <w:rPr>
                <w:rFonts w:eastAsia="Verdana" w:cs="Times New Roman"/>
                <w:sz w:val="14"/>
              </w:rPr>
            </w:pPr>
          </w:p>
        </w:tc>
        <w:tc>
          <w:tcPr>
            <w:tcW w:w="2552" w:type="dxa"/>
          </w:tcPr>
          <w:p w14:paraId="04990127" w14:textId="511AE6ED" w:rsidR="00334C8D" w:rsidRPr="00AD2B09" w:rsidRDefault="00334C8D" w:rsidP="00813258">
            <w:pPr>
              <w:keepNext/>
              <w:keepLines/>
              <w:suppressAutoHyphens/>
              <w:spacing w:before="0" w:after="0"/>
              <w:rPr>
                <w:rFonts w:eastAsia="Verdana" w:cs="Times New Roman"/>
                <w:sz w:val="14"/>
              </w:rPr>
            </w:pPr>
          </w:p>
        </w:tc>
        <w:tc>
          <w:tcPr>
            <w:tcW w:w="823" w:type="dxa"/>
          </w:tcPr>
          <w:p w14:paraId="7CCDF574" w14:textId="77777777" w:rsidR="00334C8D" w:rsidRPr="00334C8D" w:rsidRDefault="00334C8D" w:rsidP="00813258">
            <w:pPr>
              <w:keepNext/>
              <w:keepLines/>
              <w:suppressAutoHyphens/>
              <w:spacing w:before="0" w:after="0"/>
              <w:rPr>
                <w:rFonts w:eastAsia="Verdana" w:cs="Times New Roman"/>
                <w:sz w:val="14"/>
              </w:rPr>
            </w:pPr>
          </w:p>
        </w:tc>
      </w:tr>
      <w:tr w:rsidR="00334C8D" w:rsidRPr="00334C8D" w14:paraId="039682F7" w14:textId="77777777" w:rsidTr="00A0644E">
        <w:trPr>
          <w:gridAfter w:val="1"/>
          <w:wAfter w:w="3685" w:type="dxa"/>
        </w:trPr>
        <w:tc>
          <w:tcPr>
            <w:tcW w:w="1361" w:type="dxa"/>
          </w:tcPr>
          <w:p w14:paraId="4D65C2CD" w14:textId="68AC19D1" w:rsidR="00334C8D" w:rsidRPr="00334C8D" w:rsidRDefault="00334C8D" w:rsidP="00813258">
            <w:pPr>
              <w:keepNext/>
              <w:keepLines/>
              <w:suppressAutoHyphens/>
              <w:spacing w:before="0" w:after="0"/>
              <w:rPr>
                <w:rFonts w:eastAsia="Verdana" w:cs="Times New Roman"/>
                <w:sz w:val="14"/>
              </w:rPr>
            </w:pPr>
          </w:p>
        </w:tc>
        <w:tc>
          <w:tcPr>
            <w:tcW w:w="2552" w:type="dxa"/>
          </w:tcPr>
          <w:p w14:paraId="53EF215E" w14:textId="17CD3007" w:rsidR="00334C8D" w:rsidRPr="00AD2B09" w:rsidRDefault="00334C8D" w:rsidP="00813258">
            <w:pPr>
              <w:keepNext/>
              <w:keepLines/>
              <w:suppressAutoHyphens/>
              <w:spacing w:before="0" w:after="0"/>
              <w:rPr>
                <w:rFonts w:eastAsia="Verdana" w:cs="Times New Roman"/>
                <w:sz w:val="14"/>
              </w:rPr>
            </w:pPr>
          </w:p>
        </w:tc>
        <w:tc>
          <w:tcPr>
            <w:tcW w:w="823" w:type="dxa"/>
          </w:tcPr>
          <w:p w14:paraId="17DFE666" w14:textId="77777777" w:rsidR="00334C8D" w:rsidRPr="00334C8D" w:rsidRDefault="00334C8D" w:rsidP="00813258">
            <w:pPr>
              <w:keepNext/>
              <w:keepLines/>
              <w:suppressAutoHyphens/>
              <w:spacing w:before="0" w:after="0"/>
              <w:rPr>
                <w:rFonts w:eastAsia="Verdana" w:cs="Times New Roman"/>
                <w:sz w:val="14"/>
              </w:rPr>
            </w:pPr>
          </w:p>
        </w:tc>
      </w:tr>
      <w:tr w:rsidR="00334C8D" w:rsidRPr="00334C8D" w14:paraId="57832776" w14:textId="77777777" w:rsidTr="00A0644E">
        <w:trPr>
          <w:gridAfter w:val="1"/>
          <w:wAfter w:w="3685" w:type="dxa"/>
        </w:trPr>
        <w:tc>
          <w:tcPr>
            <w:tcW w:w="1361" w:type="dxa"/>
          </w:tcPr>
          <w:p w14:paraId="402B0224" w14:textId="77777777" w:rsidR="00334C8D" w:rsidRPr="00334C8D" w:rsidRDefault="00334C8D" w:rsidP="00813258">
            <w:pPr>
              <w:keepNext/>
              <w:keepLines/>
              <w:suppressAutoHyphens/>
              <w:spacing w:before="0" w:after="0"/>
              <w:rPr>
                <w:rFonts w:eastAsia="Verdana" w:cs="Times New Roman"/>
                <w:sz w:val="14"/>
              </w:rPr>
            </w:pPr>
          </w:p>
        </w:tc>
        <w:tc>
          <w:tcPr>
            <w:tcW w:w="2552" w:type="dxa"/>
          </w:tcPr>
          <w:p w14:paraId="4CFDF2B3" w14:textId="77777777" w:rsidR="00334C8D" w:rsidRPr="00AD2B09" w:rsidRDefault="00334C8D" w:rsidP="00813258">
            <w:pPr>
              <w:keepNext/>
              <w:keepLines/>
              <w:suppressAutoHyphens/>
              <w:spacing w:before="0" w:after="0"/>
              <w:rPr>
                <w:rFonts w:eastAsia="Verdana" w:cs="Times New Roman"/>
                <w:sz w:val="14"/>
              </w:rPr>
            </w:pPr>
          </w:p>
        </w:tc>
        <w:tc>
          <w:tcPr>
            <w:tcW w:w="823" w:type="dxa"/>
          </w:tcPr>
          <w:p w14:paraId="45548BC7" w14:textId="77777777" w:rsidR="00334C8D" w:rsidRPr="00334C8D" w:rsidRDefault="00334C8D" w:rsidP="00813258">
            <w:pPr>
              <w:keepNext/>
              <w:keepLines/>
              <w:suppressAutoHyphens/>
              <w:spacing w:before="0" w:after="0"/>
              <w:rPr>
                <w:rFonts w:eastAsia="Verdana" w:cs="Times New Roman"/>
                <w:sz w:val="14"/>
              </w:rPr>
            </w:pPr>
          </w:p>
        </w:tc>
      </w:tr>
      <w:tr w:rsidR="00334C8D" w:rsidRPr="00334C8D" w14:paraId="393BFA60" w14:textId="77777777" w:rsidTr="00A0644E">
        <w:trPr>
          <w:gridAfter w:val="1"/>
          <w:wAfter w:w="3685" w:type="dxa"/>
        </w:trPr>
        <w:tc>
          <w:tcPr>
            <w:tcW w:w="1361" w:type="dxa"/>
          </w:tcPr>
          <w:p w14:paraId="5D8DAF5C" w14:textId="4E30FC70" w:rsidR="00334C8D" w:rsidRPr="00334C8D" w:rsidRDefault="00566D86" w:rsidP="00813258">
            <w:pPr>
              <w:keepNext/>
              <w:keepLines/>
              <w:suppressAutoHyphens/>
              <w:spacing w:before="0" w:after="0"/>
              <w:rPr>
                <w:rFonts w:eastAsia="Verdana" w:cs="Times New Roman"/>
                <w:sz w:val="14"/>
              </w:rPr>
            </w:pPr>
            <w:r>
              <w:rPr>
                <w:rFonts w:eastAsia="Verdana" w:cs="Times New Roman"/>
                <w:sz w:val="14"/>
              </w:rPr>
              <w:t>Č.j.</w:t>
            </w:r>
          </w:p>
        </w:tc>
        <w:tc>
          <w:tcPr>
            <w:tcW w:w="2552" w:type="dxa"/>
          </w:tcPr>
          <w:p w14:paraId="1F8D3FEE" w14:textId="6E6ECB34" w:rsidR="00334C8D" w:rsidRPr="00AD2B09" w:rsidRDefault="00566D86" w:rsidP="00813258">
            <w:pPr>
              <w:keepNext/>
              <w:keepLines/>
              <w:suppressAutoHyphens/>
              <w:spacing w:before="0" w:after="0"/>
              <w:rPr>
                <w:rFonts w:eastAsia="Verdana" w:cs="Times New Roman"/>
                <w:sz w:val="14"/>
              </w:rPr>
            </w:pPr>
            <w:r>
              <w:rPr>
                <w:rFonts w:eastAsia="Verdana" w:cs="Times New Roman"/>
                <w:sz w:val="14"/>
              </w:rPr>
              <w:t>18873/2022-SŽ-SSZ-OVZ</w:t>
            </w:r>
          </w:p>
        </w:tc>
        <w:tc>
          <w:tcPr>
            <w:tcW w:w="823" w:type="dxa"/>
          </w:tcPr>
          <w:p w14:paraId="08DA4955" w14:textId="77777777" w:rsidR="00334C8D" w:rsidRPr="00334C8D" w:rsidRDefault="00334C8D" w:rsidP="00813258">
            <w:pPr>
              <w:keepNext/>
              <w:keepLines/>
              <w:suppressAutoHyphens/>
              <w:spacing w:before="0" w:after="0"/>
              <w:rPr>
                <w:rFonts w:eastAsia="Verdana" w:cs="Times New Roman"/>
                <w:sz w:val="14"/>
              </w:rPr>
            </w:pPr>
          </w:p>
        </w:tc>
      </w:tr>
      <w:tr w:rsidR="000C52A4" w:rsidRPr="00334C8D" w14:paraId="16F798B7" w14:textId="77777777" w:rsidTr="00A0644E">
        <w:trPr>
          <w:gridAfter w:val="1"/>
          <w:wAfter w:w="3685" w:type="dxa"/>
        </w:trPr>
        <w:tc>
          <w:tcPr>
            <w:tcW w:w="1361" w:type="dxa"/>
          </w:tcPr>
          <w:p w14:paraId="4D010D11" w14:textId="05223426" w:rsidR="000C52A4" w:rsidRPr="00334C8D" w:rsidRDefault="000C52A4" w:rsidP="000C52A4">
            <w:pPr>
              <w:keepNext/>
              <w:keepLines/>
              <w:suppressAutoHyphens/>
              <w:spacing w:before="0" w:after="0"/>
              <w:rPr>
                <w:rFonts w:eastAsia="Verdana" w:cs="Times New Roman"/>
                <w:sz w:val="14"/>
              </w:rPr>
            </w:pPr>
            <w:r w:rsidRPr="00334C8D">
              <w:rPr>
                <w:rFonts w:eastAsia="Verdana" w:cs="Times New Roman"/>
                <w:sz w:val="14"/>
              </w:rPr>
              <w:t>Vyřizuje</w:t>
            </w:r>
          </w:p>
        </w:tc>
        <w:tc>
          <w:tcPr>
            <w:tcW w:w="2552" w:type="dxa"/>
          </w:tcPr>
          <w:p w14:paraId="3C5F16FF" w14:textId="0C375589" w:rsidR="000C52A4" w:rsidRPr="00AD2B09" w:rsidRDefault="000C52A4" w:rsidP="000C52A4">
            <w:pPr>
              <w:keepNext/>
              <w:keepLines/>
              <w:suppressAutoHyphens/>
              <w:spacing w:before="0" w:after="0"/>
              <w:rPr>
                <w:rFonts w:eastAsia="Verdana" w:cs="Times New Roman"/>
                <w:sz w:val="14"/>
              </w:rPr>
            </w:pPr>
            <w:r>
              <w:rPr>
                <w:rFonts w:eastAsia="Verdana" w:cs="Times New Roman"/>
                <w:sz w:val="14"/>
              </w:rPr>
              <w:t>Ing. Michael Dobrý</w:t>
            </w:r>
          </w:p>
        </w:tc>
        <w:tc>
          <w:tcPr>
            <w:tcW w:w="823" w:type="dxa"/>
          </w:tcPr>
          <w:p w14:paraId="27021BF7" w14:textId="77777777" w:rsidR="000C52A4" w:rsidRPr="00334C8D" w:rsidRDefault="000C52A4" w:rsidP="000C52A4">
            <w:pPr>
              <w:keepNext/>
              <w:keepLines/>
              <w:suppressAutoHyphens/>
              <w:spacing w:before="0" w:after="0"/>
              <w:rPr>
                <w:rFonts w:eastAsia="Verdana" w:cs="Times New Roman"/>
                <w:sz w:val="14"/>
              </w:rPr>
            </w:pPr>
          </w:p>
        </w:tc>
      </w:tr>
      <w:tr w:rsidR="000C52A4" w:rsidRPr="00334C8D" w14:paraId="35B7FF1C" w14:textId="77777777" w:rsidTr="00A0644E">
        <w:trPr>
          <w:gridAfter w:val="1"/>
          <w:wAfter w:w="3685" w:type="dxa"/>
        </w:trPr>
        <w:tc>
          <w:tcPr>
            <w:tcW w:w="1361" w:type="dxa"/>
          </w:tcPr>
          <w:p w14:paraId="33AA70FC" w14:textId="77777777" w:rsidR="000C52A4" w:rsidRPr="00334C8D" w:rsidRDefault="000C52A4" w:rsidP="000C52A4">
            <w:pPr>
              <w:keepNext/>
              <w:keepLines/>
              <w:suppressAutoHyphens/>
              <w:spacing w:before="0" w:after="0"/>
              <w:rPr>
                <w:rFonts w:eastAsia="Verdana" w:cs="Times New Roman"/>
                <w:sz w:val="14"/>
              </w:rPr>
            </w:pPr>
            <w:r w:rsidRPr="00334C8D">
              <w:rPr>
                <w:rFonts w:eastAsia="Verdana" w:cs="Times New Roman"/>
                <w:sz w:val="14"/>
              </w:rPr>
              <w:t>Mobil</w:t>
            </w:r>
          </w:p>
        </w:tc>
        <w:tc>
          <w:tcPr>
            <w:tcW w:w="2552" w:type="dxa"/>
          </w:tcPr>
          <w:p w14:paraId="2CBD387B" w14:textId="006A5FED" w:rsidR="000C52A4" w:rsidRPr="00AD2B09" w:rsidRDefault="000C52A4" w:rsidP="000C52A4">
            <w:pPr>
              <w:keepNext/>
              <w:keepLines/>
              <w:suppressAutoHyphens/>
              <w:spacing w:before="0" w:after="0"/>
              <w:rPr>
                <w:rFonts w:eastAsia="Verdana" w:cs="Times New Roman"/>
                <w:sz w:val="14"/>
              </w:rPr>
            </w:pPr>
            <w:r>
              <w:rPr>
                <w:rFonts w:eastAsia="Verdana" w:cs="Times New Roman"/>
                <w:sz w:val="14"/>
              </w:rPr>
              <w:t>+420 727 876 075</w:t>
            </w:r>
          </w:p>
        </w:tc>
        <w:tc>
          <w:tcPr>
            <w:tcW w:w="823" w:type="dxa"/>
          </w:tcPr>
          <w:p w14:paraId="722CA4B7" w14:textId="77777777" w:rsidR="000C52A4" w:rsidRPr="00334C8D" w:rsidRDefault="000C52A4" w:rsidP="000C52A4">
            <w:pPr>
              <w:keepNext/>
              <w:keepLines/>
              <w:suppressAutoHyphens/>
              <w:spacing w:before="0" w:after="0"/>
              <w:rPr>
                <w:rFonts w:eastAsia="Verdana" w:cs="Times New Roman"/>
                <w:sz w:val="14"/>
              </w:rPr>
            </w:pPr>
          </w:p>
        </w:tc>
      </w:tr>
      <w:tr w:rsidR="000C52A4" w:rsidRPr="00334C8D" w14:paraId="549FFBF7" w14:textId="77777777" w:rsidTr="00A0644E">
        <w:trPr>
          <w:gridAfter w:val="1"/>
          <w:wAfter w:w="3685" w:type="dxa"/>
        </w:trPr>
        <w:tc>
          <w:tcPr>
            <w:tcW w:w="1361" w:type="dxa"/>
          </w:tcPr>
          <w:p w14:paraId="6EC2AE1C" w14:textId="77777777" w:rsidR="000C52A4" w:rsidRPr="00334C8D" w:rsidRDefault="000C52A4" w:rsidP="000C52A4">
            <w:pPr>
              <w:keepNext/>
              <w:keepLines/>
              <w:suppressAutoHyphens/>
              <w:spacing w:before="0" w:after="0"/>
              <w:rPr>
                <w:rFonts w:eastAsia="Verdana" w:cs="Times New Roman"/>
                <w:sz w:val="14"/>
              </w:rPr>
            </w:pPr>
            <w:r w:rsidRPr="00334C8D">
              <w:rPr>
                <w:rFonts w:eastAsia="Verdana" w:cs="Times New Roman"/>
                <w:sz w:val="14"/>
              </w:rPr>
              <w:t>E-mail</w:t>
            </w:r>
          </w:p>
        </w:tc>
        <w:tc>
          <w:tcPr>
            <w:tcW w:w="2552" w:type="dxa"/>
          </w:tcPr>
          <w:p w14:paraId="3D9E5950" w14:textId="23A42ABC" w:rsidR="000C52A4" w:rsidRPr="00AD2B09" w:rsidRDefault="000C52A4" w:rsidP="000C52A4">
            <w:pPr>
              <w:keepNext/>
              <w:keepLines/>
              <w:suppressAutoHyphens/>
              <w:spacing w:before="0" w:after="0"/>
              <w:rPr>
                <w:rFonts w:eastAsia="Verdana" w:cs="Times New Roman"/>
                <w:sz w:val="14"/>
              </w:rPr>
            </w:pPr>
            <w:r>
              <w:rPr>
                <w:rFonts w:eastAsia="Verdana" w:cs="Times New Roman"/>
                <w:sz w:val="14"/>
              </w:rPr>
              <w:t>dobry@spravazeleznic.cz</w:t>
            </w:r>
          </w:p>
        </w:tc>
        <w:tc>
          <w:tcPr>
            <w:tcW w:w="823" w:type="dxa"/>
          </w:tcPr>
          <w:p w14:paraId="7ED536B0" w14:textId="07EC1949" w:rsidR="000C52A4" w:rsidRPr="00334C8D" w:rsidRDefault="000C52A4" w:rsidP="000C52A4">
            <w:pPr>
              <w:keepNext/>
              <w:keepLines/>
              <w:suppressAutoHyphens/>
              <w:spacing w:before="0" w:after="0"/>
              <w:rPr>
                <w:rFonts w:eastAsia="Verdana" w:cs="Times New Roman"/>
                <w:sz w:val="14"/>
              </w:rPr>
            </w:pPr>
            <w:r>
              <w:rPr>
                <w:rFonts w:eastAsia="Verdana" w:cs="Times New Roman"/>
                <w:sz w:val="14"/>
              </w:rPr>
              <w:t xml:space="preserve"> </w:t>
            </w:r>
          </w:p>
        </w:tc>
      </w:tr>
      <w:tr w:rsidR="000C52A4" w:rsidRPr="00334C8D" w14:paraId="6E40C6C8" w14:textId="77777777" w:rsidTr="00A0644E">
        <w:tc>
          <w:tcPr>
            <w:tcW w:w="1361" w:type="dxa"/>
          </w:tcPr>
          <w:p w14:paraId="189220A7" w14:textId="77777777" w:rsidR="000C52A4" w:rsidRPr="00334C8D" w:rsidRDefault="000C52A4" w:rsidP="000C52A4">
            <w:pPr>
              <w:keepNext/>
              <w:keepLines/>
              <w:suppressAutoHyphens/>
              <w:spacing w:before="0" w:after="0"/>
              <w:rPr>
                <w:rFonts w:eastAsia="Verdana" w:cs="Times New Roman"/>
                <w:sz w:val="14"/>
              </w:rPr>
            </w:pPr>
          </w:p>
        </w:tc>
        <w:tc>
          <w:tcPr>
            <w:tcW w:w="2552" w:type="dxa"/>
          </w:tcPr>
          <w:p w14:paraId="38FB6C0D" w14:textId="77777777" w:rsidR="000C52A4" w:rsidRPr="00AD2B09" w:rsidRDefault="000C52A4" w:rsidP="000C52A4">
            <w:pPr>
              <w:keepNext/>
              <w:keepLines/>
              <w:suppressAutoHyphens/>
              <w:spacing w:before="0" w:after="0"/>
              <w:rPr>
                <w:rFonts w:eastAsia="Verdana" w:cs="Times New Roman"/>
                <w:sz w:val="14"/>
              </w:rPr>
            </w:pPr>
          </w:p>
        </w:tc>
        <w:tc>
          <w:tcPr>
            <w:tcW w:w="823" w:type="dxa"/>
          </w:tcPr>
          <w:p w14:paraId="206D1035" w14:textId="77777777" w:rsidR="000C52A4" w:rsidRPr="00334C8D" w:rsidRDefault="000C52A4" w:rsidP="000C52A4">
            <w:pPr>
              <w:keepNext/>
              <w:keepLines/>
              <w:suppressAutoHyphens/>
              <w:spacing w:before="0" w:after="0"/>
              <w:rPr>
                <w:rFonts w:eastAsia="Verdana" w:cs="Times New Roman"/>
                <w:sz w:val="14"/>
              </w:rPr>
            </w:pPr>
          </w:p>
        </w:tc>
        <w:tc>
          <w:tcPr>
            <w:tcW w:w="3685" w:type="dxa"/>
          </w:tcPr>
          <w:p w14:paraId="131380CC" w14:textId="77777777" w:rsidR="000C52A4" w:rsidRPr="00334C8D" w:rsidRDefault="000C52A4" w:rsidP="000C52A4">
            <w:pPr>
              <w:keepNext/>
              <w:keepLines/>
              <w:suppressAutoHyphens/>
              <w:spacing w:before="0" w:after="0"/>
              <w:rPr>
                <w:rFonts w:eastAsia="Verdana" w:cs="Times New Roman"/>
                <w:sz w:val="14"/>
              </w:rPr>
            </w:pPr>
          </w:p>
        </w:tc>
      </w:tr>
      <w:tr w:rsidR="000C52A4" w:rsidRPr="00334C8D" w14:paraId="6F639785" w14:textId="77777777" w:rsidTr="00A0644E">
        <w:tc>
          <w:tcPr>
            <w:tcW w:w="1361" w:type="dxa"/>
          </w:tcPr>
          <w:p w14:paraId="4616DB18" w14:textId="3E07184D" w:rsidR="000C52A4" w:rsidRPr="00334C8D" w:rsidRDefault="000C52A4" w:rsidP="000C52A4">
            <w:pPr>
              <w:keepNext/>
              <w:keepLines/>
              <w:suppressAutoHyphens/>
              <w:spacing w:before="0" w:after="0"/>
              <w:rPr>
                <w:rFonts w:eastAsia="Verdana" w:cs="Times New Roman"/>
                <w:sz w:val="14"/>
              </w:rPr>
            </w:pPr>
          </w:p>
        </w:tc>
        <w:tc>
          <w:tcPr>
            <w:tcW w:w="2552" w:type="dxa"/>
          </w:tcPr>
          <w:p w14:paraId="75E00C0B" w14:textId="260C3983" w:rsidR="000C52A4" w:rsidRPr="00AD2B09" w:rsidRDefault="000C52A4" w:rsidP="000C52A4">
            <w:pPr>
              <w:keepNext/>
              <w:keepLines/>
              <w:suppressAutoHyphens/>
              <w:spacing w:before="0" w:after="0"/>
              <w:rPr>
                <w:rFonts w:eastAsia="Verdana" w:cs="Times New Roman"/>
                <w:sz w:val="14"/>
              </w:rPr>
            </w:pPr>
          </w:p>
        </w:tc>
        <w:tc>
          <w:tcPr>
            <w:tcW w:w="823" w:type="dxa"/>
          </w:tcPr>
          <w:p w14:paraId="2F3B0A84" w14:textId="77777777" w:rsidR="000C52A4" w:rsidRPr="00334C8D" w:rsidRDefault="000C52A4" w:rsidP="000C52A4">
            <w:pPr>
              <w:keepNext/>
              <w:keepLines/>
              <w:suppressAutoHyphens/>
              <w:spacing w:before="0" w:after="0"/>
              <w:rPr>
                <w:rFonts w:eastAsia="Verdana" w:cs="Times New Roman"/>
                <w:sz w:val="14"/>
              </w:rPr>
            </w:pPr>
          </w:p>
        </w:tc>
        <w:tc>
          <w:tcPr>
            <w:tcW w:w="3685" w:type="dxa"/>
          </w:tcPr>
          <w:p w14:paraId="070F41FF" w14:textId="77777777" w:rsidR="000C52A4" w:rsidRPr="00334C8D" w:rsidRDefault="000C52A4" w:rsidP="000C52A4">
            <w:pPr>
              <w:keepNext/>
              <w:keepLines/>
              <w:suppressAutoHyphens/>
              <w:spacing w:before="0" w:after="0"/>
              <w:rPr>
                <w:rFonts w:eastAsia="Verdana" w:cs="Times New Roman"/>
                <w:sz w:val="14"/>
              </w:rPr>
            </w:pPr>
          </w:p>
        </w:tc>
      </w:tr>
      <w:tr w:rsidR="000C52A4" w:rsidRPr="00334C8D" w14:paraId="661B66D9" w14:textId="77777777" w:rsidTr="00A0644E">
        <w:tc>
          <w:tcPr>
            <w:tcW w:w="1361" w:type="dxa"/>
          </w:tcPr>
          <w:p w14:paraId="5AB8B8E2" w14:textId="77777777" w:rsidR="000C52A4" w:rsidRPr="00334C8D" w:rsidRDefault="000C52A4" w:rsidP="000C52A4">
            <w:pPr>
              <w:keepNext/>
              <w:keepLines/>
              <w:suppressAutoHyphens/>
              <w:spacing w:before="0" w:after="0"/>
              <w:rPr>
                <w:rFonts w:eastAsia="Verdana" w:cs="Times New Roman"/>
                <w:sz w:val="14"/>
              </w:rPr>
            </w:pPr>
          </w:p>
          <w:p w14:paraId="7B99A1C5" w14:textId="77777777" w:rsidR="000C52A4" w:rsidRPr="00334C8D" w:rsidRDefault="000C52A4" w:rsidP="000C52A4">
            <w:pPr>
              <w:keepNext/>
              <w:keepLines/>
              <w:suppressAutoHyphens/>
              <w:spacing w:before="0" w:after="0"/>
              <w:rPr>
                <w:rFonts w:eastAsia="Verdana" w:cs="Times New Roman"/>
                <w:sz w:val="14"/>
              </w:rPr>
            </w:pPr>
          </w:p>
          <w:p w14:paraId="4FE00371" w14:textId="77777777" w:rsidR="000C52A4" w:rsidRPr="00334C8D" w:rsidRDefault="000C52A4" w:rsidP="000C52A4">
            <w:pPr>
              <w:keepNext/>
              <w:keepLines/>
              <w:suppressAutoHyphens/>
              <w:spacing w:before="0" w:after="0"/>
              <w:rPr>
                <w:rFonts w:eastAsia="Verdana" w:cs="Times New Roman"/>
                <w:sz w:val="14"/>
              </w:rPr>
            </w:pPr>
          </w:p>
        </w:tc>
        <w:tc>
          <w:tcPr>
            <w:tcW w:w="2552" w:type="dxa"/>
          </w:tcPr>
          <w:p w14:paraId="5FF0F013" w14:textId="77777777" w:rsidR="000C52A4" w:rsidRPr="00334C8D" w:rsidRDefault="000C52A4" w:rsidP="000C52A4">
            <w:pPr>
              <w:keepNext/>
              <w:keepLines/>
              <w:suppressAutoHyphens/>
              <w:spacing w:before="0" w:after="0"/>
              <w:rPr>
                <w:rFonts w:eastAsia="Verdana" w:cs="Times New Roman"/>
                <w:sz w:val="14"/>
              </w:rPr>
            </w:pPr>
          </w:p>
        </w:tc>
        <w:tc>
          <w:tcPr>
            <w:tcW w:w="823" w:type="dxa"/>
          </w:tcPr>
          <w:p w14:paraId="3936E391" w14:textId="77777777" w:rsidR="000C52A4" w:rsidRPr="00334C8D" w:rsidRDefault="000C52A4" w:rsidP="000C52A4">
            <w:pPr>
              <w:keepNext/>
              <w:keepLines/>
              <w:suppressAutoHyphens/>
              <w:spacing w:before="0" w:after="0"/>
              <w:rPr>
                <w:rFonts w:eastAsia="Verdana" w:cs="Times New Roman"/>
                <w:sz w:val="14"/>
              </w:rPr>
            </w:pPr>
          </w:p>
        </w:tc>
        <w:tc>
          <w:tcPr>
            <w:tcW w:w="3685" w:type="dxa"/>
          </w:tcPr>
          <w:p w14:paraId="09C50347" w14:textId="77777777" w:rsidR="000C52A4" w:rsidRPr="00334C8D" w:rsidRDefault="000C52A4" w:rsidP="000C52A4">
            <w:pPr>
              <w:keepNext/>
              <w:keepLines/>
              <w:suppressAutoHyphens/>
              <w:spacing w:before="0" w:after="0"/>
              <w:rPr>
                <w:rFonts w:eastAsia="Verdana" w:cs="Times New Roman"/>
                <w:sz w:val="14"/>
              </w:rPr>
            </w:pPr>
          </w:p>
        </w:tc>
      </w:tr>
    </w:tbl>
    <w:p w14:paraId="44458B8B" w14:textId="77777777" w:rsidR="005D636E" w:rsidRPr="005D636E" w:rsidRDefault="005D636E" w:rsidP="00813258">
      <w:pPr>
        <w:keepNext/>
        <w:keepLines/>
        <w:suppressAutoHyphens/>
        <w:spacing w:after="0" w:line="264" w:lineRule="auto"/>
        <w:outlineLvl w:val="0"/>
        <w:rPr>
          <w:rFonts w:eastAsia="Times New Roman" w:cs="Times New Roman"/>
          <w:b/>
          <w:noProof/>
          <w:color w:val="FF5200"/>
          <w:spacing w:val="-6"/>
          <w:sz w:val="36"/>
          <w:szCs w:val="36"/>
        </w:rPr>
      </w:pPr>
      <w:r w:rsidRPr="005D636E">
        <w:rPr>
          <w:rFonts w:eastAsia="Times New Roman" w:cs="Times New Roman"/>
          <w:b/>
          <w:noProof/>
          <w:color w:val="FF5200"/>
          <w:spacing w:val="-6"/>
          <w:sz w:val="36"/>
          <w:szCs w:val="36"/>
        </w:rPr>
        <w:t xml:space="preserve">ZADÁVACÍ DOKUMENTACE </w:t>
      </w:r>
    </w:p>
    <w:p w14:paraId="3B071EE0" w14:textId="11FC9A51" w:rsidR="005D636E" w:rsidRPr="005D636E" w:rsidRDefault="005D636E" w:rsidP="00813258">
      <w:pPr>
        <w:keepNext/>
        <w:keepLines/>
        <w:suppressAutoHyphens/>
        <w:spacing w:after="0" w:line="264" w:lineRule="auto"/>
        <w:rPr>
          <w:rFonts w:eastAsia="Verdana" w:cs="Times New Roman"/>
          <w:noProof/>
          <w:szCs w:val="18"/>
        </w:rPr>
      </w:pPr>
      <w:r w:rsidRPr="00B46626">
        <w:rPr>
          <w:rFonts w:eastAsia="Verdana" w:cs="Times New Roman"/>
          <w:noProof/>
          <w:szCs w:val="18"/>
        </w:rPr>
        <w:t>k nadlimitní sektorové veřejné zakázce na</w:t>
      </w:r>
      <w:r w:rsidR="008D1034">
        <w:rPr>
          <w:rFonts w:eastAsia="Verdana" w:cs="Times New Roman"/>
          <w:noProof/>
          <w:szCs w:val="18"/>
        </w:rPr>
        <w:t xml:space="preserve"> stavební práce</w:t>
      </w:r>
      <w:r w:rsidRPr="00B46626">
        <w:rPr>
          <w:rFonts w:eastAsia="Verdana" w:cs="Times New Roman"/>
          <w:noProof/>
          <w:szCs w:val="18"/>
        </w:rPr>
        <w:t xml:space="preserve"> zadávané </w:t>
      </w:r>
      <w:r w:rsidR="00A31F78" w:rsidRPr="00B46626">
        <w:rPr>
          <w:rFonts w:eastAsia="Verdana" w:cs="Times New Roman"/>
          <w:noProof/>
          <w:szCs w:val="18"/>
        </w:rPr>
        <w:t>v</w:t>
      </w:r>
      <w:r w:rsidR="00D65ED9">
        <w:rPr>
          <w:rFonts w:eastAsia="Verdana" w:cs="Times New Roman"/>
          <w:noProof/>
          <w:szCs w:val="18"/>
        </w:rPr>
        <w:t> otevřeném řízení</w:t>
      </w:r>
      <w:r w:rsidR="00A31F78" w:rsidRPr="00B46626">
        <w:rPr>
          <w:rFonts w:eastAsia="Verdana" w:cs="Times New Roman"/>
          <w:noProof/>
          <w:szCs w:val="18"/>
        </w:rPr>
        <w:t xml:space="preserve"> podle § </w:t>
      </w:r>
      <w:r w:rsidR="00D65ED9">
        <w:rPr>
          <w:rFonts w:eastAsia="Verdana" w:cs="Times New Roman"/>
          <w:noProof/>
          <w:szCs w:val="18"/>
        </w:rPr>
        <w:t xml:space="preserve">56 a násl. </w:t>
      </w:r>
      <w:r w:rsidR="00A31F78" w:rsidRPr="00B46626">
        <w:rPr>
          <w:rFonts w:eastAsia="Verdana" w:cs="Times New Roman"/>
          <w:noProof/>
          <w:szCs w:val="18"/>
        </w:rPr>
        <w:t>zákona</w:t>
      </w:r>
      <w:r w:rsidR="00D65ED9">
        <w:rPr>
          <w:rFonts w:eastAsia="Verdana" w:cs="Times New Roman"/>
          <w:noProof/>
          <w:szCs w:val="18"/>
        </w:rPr>
        <w:t xml:space="preserve"> </w:t>
      </w:r>
      <w:r w:rsidRPr="00B46626">
        <w:rPr>
          <w:rFonts w:eastAsia="Verdana" w:cs="Times New Roman"/>
          <w:noProof/>
          <w:szCs w:val="18"/>
        </w:rPr>
        <w:t>č. 134/2016 Sb., o zadávání veřejných zakázek, ve znění pozdějších předpisů (dále jen „ZZVZ“), s názvem</w:t>
      </w:r>
    </w:p>
    <w:p w14:paraId="1B3846E0" w14:textId="3274AC0C" w:rsidR="005D636E" w:rsidRPr="00AD2B09" w:rsidRDefault="005D636E" w:rsidP="00813258">
      <w:pPr>
        <w:keepNext/>
        <w:keepLines/>
        <w:suppressAutoHyphens/>
        <w:spacing w:after="240" w:line="264" w:lineRule="auto"/>
        <w:outlineLvl w:val="2"/>
        <w:rPr>
          <w:rFonts w:eastAsia="Times New Roman" w:cs="Times New Roman"/>
          <w:b/>
          <w:noProof/>
          <w:sz w:val="24"/>
          <w:szCs w:val="24"/>
        </w:rPr>
      </w:pPr>
      <w:r w:rsidRPr="00AD2B09">
        <w:rPr>
          <w:rFonts w:eastAsia="Times New Roman" w:cs="Times New Roman"/>
          <w:b/>
          <w:noProof/>
          <w:sz w:val="24"/>
          <w:szCs w:val="24"/>
        </w:rPr>
        <w:t>„</w:t>
      </w:r>
      <w:r w:rsidR="00B46626" w:rsidRPr="00AD2B09">
        <w:rPr>
          <w:rFonts w:eastAsia="Times New Roman" w:cs="Times New Roman"/>
          <w:b/>
          <w:noProof/>
          <w:sz w:val="24"/>
          <w:szCs w:val="24"/>
        </w:rPr>
        <w:t>Diagnostika nestabilních úseků železničního spodku</w:t>
      </w:r>
      <w:r w:rsidRPr="00AD2B09">
        <w:rPr>
          <w:rFonts w:eastAsia="Times New Roman" w:cs="Times New Roman"/>
          <w:b/>
          <w:noProof/>
          <w:sz w:val="24"/>
          <w:szCs w:val="24"/>
        </w:rPr>
        <w:t>“</w:t>
      </w:r>
    </w:p>
    <w:p w14:paraId="5903CE80" w14:textId="77777777" w:rsidR="005D636E" w:rsidRPr="005D636E" w:rsidRDefault="005D636E" w:rsidP="00813258">
      <w:pPr>
        <w:keepNext/>
        <w:keepLines/>
        <w:suppressAutoHyphens/>
        <w:spacing w:after="240" w:line="264" w:lineRule="auto"/>
        <w:rPr>
          <w:rFonts w:eastAsia="Verdana" w:cs="Times New Roman"/>
          <w:szCs w:val="18"/>
        </w:rPr>
      </w:pPr>
      <w:r w:rsidRPr="005D636E">
        <w:rPr>
          <w:rFonts w:eastAsia="Verdana" w:cs="Times New Roman"/>
          <w:szCs w:val="18"/>
        </w:rPr>
        <w:t>(dále jen „</w:t>
      </w:r>
      <w:r w:rsidRPr="005D636E">
        <w:rPr>
          <w:rFonts w:eastAsia="Verdana" w:cs="Times New Roman"/>
          <w:b/>
          <w:szCs w:val="18"/>
        </w:rPr>
        <w:t>Zadávací dokumentace</w:t>
      </w:r>
      <w:r w:rsidRPr="005D636E">
        <w:rPr>
          <w:rFonts w:eastAsia="Verdana" w:cs="Times New Roman"/>
          <w:szCs w:val="18"/>
        </w:rPr>
        <w:t>“ anebo „</w:t>
      </w:r>
      <w:r w:rsidRPr="005D636E">
        <w:rPr>
          <w:rFonts w:eastAsia="Verdana" w:cs="Times New Roman"/>
          <w:b/>
          <w:szCs w:val="18"/>
        </w:rPr>
        <w:t>ZD</w:t>
      </w:r>
      <w:r w:rsidRPr="005D636E">
        <w:rPr>
          <w:rFonts w:eastAsia="Verdana" w:cs="Times New Roman"/>
          <w:szCs w:val="18"/>
        </w:rPr>
        <w:t>“)</w:t>
      </w:r>
    </w:p>
    <w:p w14:paraId="0215D726" w14:textId="77777777" w:rsidR="005D636E" w:rsidRPr="005D636E" w:rsidRDefault="005D636E" w:rsidP="00813258">
      <w:pPr>
        <w:keepNext/>
        <w:keepLines/>
        <w:suppressAutoHyphens/>
        <w:spacing w:after="240" w:line="264" w:lineRule="auto"/>
        <w:rPr>
          <w:rFonts w:eastAsia="Verdana" w:cs="Times New Roman"/>
          <w:szCs w:val="18"/>
        </w:rPr>
      </w:pPr>
    </w:p>
    <w:p w14:paraId="1AEB8DB2" w14:textId="77777777" w:rsidR="005D636E" w:rsidRPr="005D636E" w:rsidRDefault="005D636E" w:rsidP="00813258">
      <w:pPr>
        <w:keepNext/>
        <w:keepLines/>
        <w:tabs>
          <w:tab w:val="num" w:pos="709"/>
        </w:tabs>
        <w:suppressAutoHyphens/>
        <w:spacing w:after="240" w:line="264" w:lineRule="auto"/>
        <w:ind w:left="482" w:firstLine="85"/>
        <w:rPr>
          <w:rFonts w:eastAsia="Times New Roman" w:cs="Times New Roman"/>
          <w:b/>
          <w:iCs/>
          <w:szCs w:val="18"/>
        </w:rPr>
      </w:pPr>
      <w:r w:rsidRPr="005D636E">
        <w:rPr>
          <w:rFonts w:eastAsia="Times New Roman" w:cs="Times New Roman"/>
          <w:b/>
          <w:iCs/>
          <w:szCs w:val="18"/>
        </w:rPr>
        <w:t>Identifikační údaje Zadavatele a osoby zastupující Zadavatele:</w:t>
      </w:r>
    </w:p>
    <w:p w14:paraId="59A7A4AE" w14:textId="77777777" w:rsidR="005D636E" w:rsidRPr="005D636E" w:rsidRDefault="005D636E" w:rsidP="00813258">
      <w:pPr>
        <w:keepNext/>
        <w:keepLines/>
        <w:tabs>
          <w:tab w:val="left" w:pos="1361"/>
        </w:tabs>
        <w:suppressAutoHyphens/>
        <w:spacing w:after="240" w:line="264" w:lineRule="auto"/>
        <w:ind w:left="1077"/>
        <w:jc w:val="both"/>
        <w:rPr>
          <w:rFonts w:eastAsia="Verdana" w:cs="Times New Roman"/>
          <w:noProof/>
          <w:szCs w:val="18"/>
        </w:rPr>
      </w:pPr>
      <w:r w:rsidRPr="005D636E">
        <w:rPr>
          <w:rFonts w:eastAsia="Verdana" w:cs="Times New Roman"/>
          <w:noProof/>
          <w:szCs w:val="18"/>
        </w:rPr>
        <w:t xml:space="preserve">Název: </w:t>
      </w:r>
      <w:r w:rsidRPr="005D636E">
        <w:rPr>
          <w:rFonts w:eastAsia="Verdana" w:cs="Times New Roman"/>
          <w:noProof/>
          <w:szCs w:val="18"/>
        </w:rPr>
        <w:tab/>
      </w:r>
      <w:r w:rsidRPr="005D636E">
        <w:rPr>
          <w:rFonts w:eastAsia="Verdana" w:cs="Times New Roman"/>
          <w:noProof/>
          <w:szCs w:val="18"/>
        </w:rPr>
        <w:tab/>
      </w:r>
      <w:r w:rsidRPr="005D636E">
        <w:rPr>
          <w:rFonts w:eastAsia="Verdana" w:cs="Times New Roman"/>
          <w:b/>
          <w:noProof/>
          <w:szCs w:val="18"/>
        </w:rPr>
        <w:t>Správa železnic, státní organizace</w:t>
      </w:r>
    </w:p>
    <w:p w14:paraId="0F658ED7" w14:textId="77777777" w:rsidR="005D636E" w:rsidRPr="005D636E" w:rsidRDefault="005D636E" w:rsidP="00813258">
      <w:pPr>
        <w:keepNext/>
        <w:keepLines/>
        <w:tabs>
          <w:tab w:val="left" w:pos="1361"/>
        </w:tabs>
        <w:suppressAutoHyphens/>
        <w:spacing w:after="240" w:line="264" w:lineRule="auto"/>
        <w:ind w:left="1077"/>
        <w:jc w:val="both"/>
        <w:rPr>
          <w:rFonts w:eastAsia="Verdana" w:cs="Times New Roman"/>
          <w:noProof/>
          <w:szCs w:val="18"/>
        </w:rPr>
      </w:pPr>
      <w:r w:rsidRPr="005D636E">
        <w:rPr>
          <w:rFonts w:eastAsia="Verdana" w:cs="Times New Roman"/>
          <w:noProof/>
          <w:szCs w:val="18"/>
        </w:rPr>
        <w:t xml:space="preserve">Sídlo: </w:t>
      </w:r>
      <w:r w:rsidRPr="005D636E">
        <w:rPr>
          <w:rFonts w:eastAsia="Verdana" w:cs="Times New Roman"/>
          <w:noProof/>
          <w:szCs w:val="18"/>
        </w:rPr>
        <w:tab/>
      </w:r>
      <w:r w:rsidRPr="005D636E">
        <w:rPr>
          <w:rFonts w:eastAsia="Verdana" w:cs="Times New Roman"/>
          <w:noProof/>
          <w:szCs w:val="18"/>
        </w:rPr>
        <w:tab/>
        <w:t xml:space="preserve">Dlážděná 1003/7, Praha 1 – Nové Město, PSČ 110 00 </w:t>
      </w:r>
    </w:p>
    <w:p w14:paraId="46258999" w14:textId="77777777" w:rsidR="005D636E" w:rsidRPr="005D636E" w:rsidRDefault="005D636E" w:rsidP="00813258">
      <w:pPr>
        <w:keepNext/>
        <w:keepLines/>
        <w:tabs>
          <w:tab w:val="left" w:pos="1361"/>
        </w:tabs>
        <w:suppressAutoHyphens/>
        <w:spacing w:after="240" w:line="264" w:lineRule="auto"/>
        <w:ind w:left="1078"/>
        <w:jc w:val="both"/>
        <w:rPr>
          <w:rFonts w:eastAsia="Verdana" w:cs="Times New Roman"/>
          <w:noProof/>
          <w:szCs w:val="18"/>
        </w:rPr>
      </w:pPr>
      <w:r w:rsidRPr="005D636E">
        <w:rPr>
          <w:rFonts w:eastAsia="Verdana" w:cs="Times New Roman"/>
          <w:noProof/>
          <w:szCs w:val="18"/>
        </w:rPr>
        <w:t xml:space="preserve">IČO: </w:t>
      </w:r>
      <w:r w:rsidRPr="005D636E">
        <w:rPr>
          <w:rFonts w:eastAsia="Verdana" w:cs="Times New Roman"/>
          <w:noProof/>
          <w:szCs w:val="18"/>
        </w:rPr>
        <w:tab/>
      </w:r>
      <w:r w:rsidRPr="005D636E">
        <w:rPr>
          <w:rFonts w:eastAsia="Verdana" w:cs="Times New Roman"/>
          <w:noProof/>
          <w:szCs w:val="18"/>
        </w:rPr>
        <w:tab/>
        <w:t>709 94 234</w:t>
      </w:r>
    </w:p>
    <w:p w14:paraId="291C94F7" w14:textId="77777777" w:rsidR="005D636E" w:rsidRPr="005D636E" w:rsidRDefault="005D636E" w:rsidP="00813258">
      <w:pPr>
        <w:keepNext/>
        <w:keepLines/>
        <w:tabs>
          <w:tab w:val="left" w:pos="1361"/>
        </w:tabs>
        <w:suppressAutoHyphens/>
        <w:spacing w:after="240" w:line="264" w:lineRule="auto"/>
        <w:ind w:left="1078"/>
        <w:jc w:val="both"/>
        <w:rPr>
          <w:rFonts w:eastAsia="Verdana" w:cs="Times New Roman"/>
          <w:noProof/>
          <w:szCs w:val="18"/>
        </w:rPr>
      </w:pPr>
      <w:r w:rsidRPr="005D636E">
        <w:rPr>
          <w:rFonts w:eastAsia="Verdana" w:cs="Times New Roman"/>
          <w:noProof/>
          <w:szCs w:val="18"/>
        </w:rPr>
        <w:t xml:space="preserve">DIČ: </w:t>
      </w:r>
      <w:r w:rsidRPr="005D636E">
        <w:rPr>
          <w:rFonts w:eastAsia="Verdana" w:cs="Times New Roman"/>
          <w:noProof/>
          <w:szCs w:val="18"/>
        </w:rPr>
        <w:tab/>
      </w:r>
      <w:r w:rsidRPr="005D636E">
        <w:rPr>
          <w:rFonts w:eastAsia="Verdana" w:cs="Times New Roman"/>
          <w:noProof/>
          <w:szCs w:val="18"/>
        </w:rPr>
        <w:tab/>
        <w:t>CZ 70994234</w:t>
      </w:r>
    </w:p>
    <w:p w14:paraId="488B8E2A" w14:textId="77777777" w:rsidR="005D636E" w:rsidRPr="005D636E" w:rsidRDefault="005D636E" w:rsidP="00813258">
      <w:pPr>
        <w:keepNext/>
        <w:keepLines/>
        <w:tabs>
          <w:tab w:val="left" w:pos="1361"/>
        </w:tabs>
        <w:suppressAutoHyphens/>
        <w:spacing w:after="240" w:line="264" w:lineRule="auto"/>
        <w:ind w:left="1078"/>
        <w:jc w:val="both"/>
        <w:rPr>
          <w:rFonts w:eastAsia="Verdana" w:cs="Times New Roman"/>
          <w:noProof/>
          <w:szCs w:val="18"/>
        </w:rPr>
      </w:pPr>
      <w:r w:rsidRPr="005D636E">
        <w:rPr>
          <w:rFonts w:eastAsia="Verdana" w:cs="Times New Roman"/>
          <w:noProof/>
          <w:szCs w:val="18"/>
        </w:rPr>
        <w:t>Zapsaný v obchodním rejstříku vedeném Městským soudem v Praze oodílu A, vložce 48384</w:t>
      </w:r>
    </w:p>
    <w:p w14:paraId="2CD9B135" w14:textId="20A181BE" w:rsidR="005D636E" w:rsidRPr="00544C4F" w:rsidRDefault="005D636E" w:rsidP="00544C4F">
      <w:pPr>
        <w:keepNext/>
        <w:keepLines/>
        <w:tabs>
          <w:tab w:val="left" w:pos="1361"/>
        </w:tabs>
        <w:suppressAutoHyphens/>
        <w:spacing w:after="240" w:line="264" w:lineRule="auto"/>
        <w:ind w:left="2835" w:hanging="1757"/>
        <w:jc w:val="both"/>
        <w:rPr>
          <w:rFonts w:eastAsia="Verdana" w:cs="Times New Roman"/>
          <w:noProof/>
          <w:szCs w:val="18"/>
        </w:rPr>
      </w:pPr>
      <w:r w:rsidRPr="005D636E">
        <w:rPr>
          <w:rFonts w:eastAsia="Verdana" w:cs="Times New Roman"/>
          <w:noProof/>
          <w:szCs w:val="18"/>
        </w:rPr>
        <w:t xml:space="preserve">Zastoupen: </w:t>
      </w:r>
      <w:r w:rsidRPr="005D636E">
        <w:rPr>
          <w:rFonts w:eastAsia="Verdana" w:cs="Times New Roman"/>
          <w:noProof/>
          <w:szCs w:val="18"/>
        </w:rPr>
        <w:tab/>
      </w:r>
      <w:r w:rsidR="00544C4F">
        <w:rPr>
          <w:rFonts w:eastAsia="Verdana" w:cs="Times New Roman"/>
          <w:b/>
          <w:noProof/>
          <w:szCs w:val="18"/>
        </w:rPr>
        <w:t>Ing. Mojmírem Nejezchlebem</w:t>
      </w:r>
      <w:r w:rsidR="00544C4F">
        <w:rPr>
          <w:rFonts w:eastAsia="Verdana" w:cs="Times New Roman"/>
          <w:noProof/>
          <w:szCs w:val="18"/>
        </w:rPr>
        <w:t>, náměstkem generálního ředitele pro modernizaci dráhy, na zákldě pověření č. 2372 ze dne 26. 2. 2018</w:t>
      </w:r>
    </w:p>
    <w:p w14:paraId="367010D3" w14:textId="5E3865BC" w:rsidR="00334C8D" w:rsidRDefault="005D636E" w:rsidP="00813258">
      <w:pPr>
        <w:keepNext/>
        <w:keepLines/>
        <w:tabs>
          <w:tab w:val="left" w:pos="1361"/>
        </w:tabs>
        <w:suppressAutoHyphens/>
        <w:spacing w:after="240" w:line="264" w:lineRule="auto"/>
        <w:ind w:left="1078"/>
        <w:jc w:val="both"/>
        <w:rPr>
          <w:rFonts w:eastAsia="Verdana" w:cs="Times New Roman"/>
          <w:color w:val="0563C1"/>
          <w:szCs w:val="18"/>
          <w:u w:val="single"/>
        </w:rPr>
      </w:pPr>
      <w:r w:rsidRPr="005D636E">
        <w:rPr>
          <w:rFonts w:eastAsia="Verdana" w:cs="Times New Roman"/>
          <w:noProof/>
          <w:szCs w:val="18"/>
        </w:rPr>
        <w:t xml:space="preserve">Profil Zadavatele: </w:t>
      </w:r>
      <w:r w:rsidRPr="005D636E">
        <w:rPr>
          <w:rFonts w:eastAsia="Verdana" w:cs="Times New Roman"/>
          <w:noProof/>
          <w:szCs w:val="18"/>
        </w:rPr>
        <w:tab/>
      </w:r>
      <w:hyperlink r:id="rId11" w:history="1">
        <w:r w:rsidRPr="005D636E">
          <w:rPr>
            <w:rFonts w:eastAsia="Verdana" w:cs="Times New Roman"/>
            <w:color w:val="0563C1"/>
            <w:szCs w:val="18"/>
            <w:u w:val="single"/>
          </w:rPr>
          <w:t>https://zakazky.</w:t>
        </w:r>
        <w:r w:rsidR="00AF1710">
          <w:rPr>
            <w:rFonts w:eastAsia="Verdana" w:cs="Times New Roman"/>
            <w:color w:val="0563C1"/>
            <w:szCs w:val="18"/>
            <w:u w:val="single"/>
          </w:rPr>
          <w:t>spravazeleznic</w:t>
        </w:r>
        <w:r w:rsidRPr="005D636E">
          <w:rPr>
            <w:rFonts w:eastAsia="Verdana" w:cs="Times New Roman"/>
            <w:color w:val="0563C1"/>
            <w:szCs w:val="18"/>
            <w:u w:val="single"/>
          </w:rPr>
          <w:t>.cz/</w:t>
        </w:r>
      </w:hyperlink>
    </w:p>
    <w:p w14:paraId="4F0BE6B6" w14:textId="77777777" w:rsidR="00813258" w:rsidRDefault="00813258" w:rsidP="00813258">
      <w:pPr>
        <w:keepNext/>
        <w:keepLines/>
        <w:tabs>
          <w:tab w:val="left" w:pos="1361"/>
        </w:tabs>
        <w:suppressAutoHyphens/>
        <w:spacing w:after="240" w:line="264" w:lineRule="auto"/>
        <w:ind w:left="1078"/>
        <w:jc w:val="both"/>
        <w:rPr>
          <w:rFonts w:eastAsia="Verdana" w:cs="Times New Roman"/>
          <w:color w:val="0563C1"/>
          <w:szCs w:val="18"/>
          <w:u w:val="single"/>
        </w:rPr>
      </w:pPr>
    </w:p>
    <w:p w14:paraId="169EAE69" w14:textId="77777777" w:rsidR="00813258" w:rsidRDefault="00813258" w:rsidP="00813258">
      <w:pPr>
        <w:keepNext/>
        <w:keepLines/>
        <w:tabs>
          <w:tab w:val="left" w:pos="1361"/>
        </w:tabs>
        <w:suppressAutoHyphens/>
        <w:spacing w:after="240" w:line="264" w:lineRule="auto"/>
        <w:ind w:left="1078"/>
        <w:jc w:val="both"/>
        <w:rPr>
          <w:rFonts w:eastAsia="Verdana" w:cs="Times New Roman"/>
          <w:color w:val="0563C1"/>
          <w:szCs w:val="18"/>
          <w:u w:val="single"/>
        </w:rPr>
      </w:pPr>
    </w:p>
    <w:p w14:paraId="6095A0E6" w14:textId="77777777" w:rsidR="00813258" w:rsidRDefault="00813258" w:rsidP="00813258">
      <w:pPr>
        <w:keepNext/>
        <w:keepLines/>
        <w:tabs>
          <w:tab w:val="left" w:pos="1361"/>
        </w:tabs>
        <w:suppressAutoHyphens/>
        <w:spacing w:after="240" w:line="264" w:lineRule="auto"/>
        <w:ind w:left="1078"/>
        <w:jc w:val="both"/>
        <w:rPr>
          <w:rFonts w:eastAsia="Verdana" w:cs="Times New Roman"/>
          <w:color w:val="0563C1"/>
          <w:szCs w:val="18"/>
          <w:u w:val="single"/>
        </w:rPr>
      </w:pPr>
    </w:p>
    <w:p w14:paraId="674A7E94" w14:textId="77777777" w:rsidR="00813258" w:rsidRDefault="00813258" w:rsidP="00813258">
      <w:pPr>
        <w:keepNext/>
        <w:keepLines/>
        <w:tabs>
          <w:tab w:val="left" w:pos="1361"/>
        </w:tabs>
        <w:suppressAutoHyphens/>
        <w:spacing w:after="240" w:line="264" w:lineRule="auto"/>
        <w:ind w:left="1078"/>
        <w:jc w:val="both"/>
        <w:rPr>
          <w:rFonts w:eastAsia="Verdana" w:cs="Times New Roman"/>
          <w:noProof/>
          <w:szCs w:val="18"/>
        </w:rPr>
      </w:pPr>
    </w:p>
    <w:p w14:paraId="04424EF0" w14:textId="77777777" w:rsidR="005D636E" w:rsidRPr="005D636E" w:rsidRDefault="005D636E" w:rsidP="00813258">
      <w:pPr>
        <w:pStyle w:val="Normlnlnek"/>
        <w:suppressAutoHyphens/>
      </w:pPr>
      <w:bookmarkStart w:id="1" w:name="_Toc523304445"/>
      <w:bookmarkStart w:id="2" w:name="_Toc6474818"/>
      <w:bookmarkStart w:id="3" w:name="_Toc523304909"/>
      <w:r w:rsidRPr="005D636E">
        <w:t>Druh veřejné zakázky</w:t>
      </w:r>
      <w:bookmarkEnd w:id="1"/>
      <w:bookmarkEnd w:id="2"/>
      <w:bookmarkEnd w:id="3"/>
      <w:r w:rsidRPr="005D636E">
        <w:t xml:space="preserve"> a zadávacího řízení:</w:t>
      </w:r>
    </w:p>
    <w:p w14:paraId="7EDB1052" w14:textId="0AC02839" w:rsidR="005D636E" w:rsidRPr="005D636E" w:rsidRDefault="005D636E" w:rsidP="00813258">
      <w:pPr>
        <w:pStyle w:val="Normlnodstavec"/>
        <w:suppressAutoHyphens/>
      </w:pPr>
      <w:r w:rsidRPr="005D636E">
        <w:t>Hlavní předmět veřejné zakázky ve smyslu § 15 ZZVZ odpovídá veřejné zakázce na</w:t>
      </w:r>
      <w:r w:rsidR="00526339">
        <w:t xml:space="preserve"> </w:t>
      </w:r>
      <w:r w:rsidR="00E87F8B">
        <w:t>službu</w:t>
      </w:r>
      <w:r w:rsidR="008D1034">
        <w:t>.</w:t>
      </w:r>
    </w:p>
    <w:p w14:paraId="08F7C3AB" w14:textId="690A8D9A" w:rsidR="00D2237C" w:rsidRPr="00D2237C" w:rsidRDefault="00D2237C" w:rsidP="00813258">
      <w:pPr>
        <w:pStyle w:val="Normlnodstavec"/>
        <w:suppressAutoHyphens/>
      </w:pPr>
      <w:r w:rsidRPr="00D2237C">
        <w:t xml:space="preserve">Zadavatel je veřejným zadavatelem dle § 4 odst. 1 </w:t>
      </w:r>
      <w:r>
        <w:t>ZZVZ</w:t>
      </w:r>
      <w:r w:rsidRPr="00D2237C">
        <w:t>. Zadavatel uzavírá rámcovou dohodu a veřejné zakázky na základě této rámcové dohody zadané v souvislosti s výkonem své relevantní činnosti ve smyslu § 153 odst. 1 písm. f) zákona, a proto postupuje v souladu s § 151 zákona dle ustanovení platných pro zadávání sektorových veřejných zakázek. Toto zadávací řízení na uzavření rámcové dohody odpovídá dle § 131 odst. 2 zákona zadávacímu řízení na nadlimitní sektorovou veřejnou zakázku na</w:t>
      </w:r>
      <w:r w:rsidR="00526339">
        <w:t xml:space="preserve"> </w:t>
      </w:r>
      <w:r w:rsidR="00C537F5">
        <w:t>služby</w:t>
      </w:r>
      <w:r w:rsidRPr="00D2237C">
        <w:t>, zadávané formou otevřeného řízení podle § 56 a násl. zákona.</w:t>
      </w:r>
    </w:p>
    <w:p w14:paraId="49726EB7" w14:textId="77777777" w:rsidR="0051671E" w:rsidRDefault="00B46626" w:rsidP="00813258">
      <w:pPr>
        <w:pStyle w:val="Normlnlnek"/>
        <w:suppressAutoHyphens/>
      </w:pPr>
      <w:bookmarkStart w:id="4" w:name="dodávky"/>
      <w:bookmarkEnd w:id="4"/>
      <w:r>
        <w:t xml:space="preserve">Účel </w:t>
      </w:r>
      <w:r w:rsidR="00D2237C">
        <w:t>zadávacího řízení, resp. veřejných zakázek zadávaných na základě rámcové dohody</w:t>
      </w:r>
      <w:r>
        <w:t xml:space="preserve">: </w:t>
      </w:r>
    </w:p>
    <w:p w14:paraId="2B89E469" w14:textId="460E49E2" w:rsidR="00964756" w:rsidRPr="00964756" w:rsidRDefault="00964756" w:rsidP="00813258">
      <w:pPr>
        <w:pStyle w:val="Normlnodstavec"/>
        <w:suppressAutoHyphens/>
      </w:pPr>
      <w:r w:rsidRPr="0064133B">
        <w:t>Zjištění inženýrskogeologických průzkumů pro stanovení aktuálního stavu zemních těles nestabilních úseků trati.</w:t>
      </w:r>
      <w:r w:rsidRPr="00964756">
        <w:t xml:space="preserve"> </w:t>
      </w:r>
    </w:p>
    <w:p w14:paraId="237C4FA7" w14:textId="3E6AE4BB" w:rsidR="00E016CE" w:rsidRDefault="005D636E" w:rsidP="00813258">
      <w:pPr>
        <w:pStyle w:val="Normlnlnek"/>
        <w:suppressAutoHyphens/>
      </w:pPr>
      <w:r w:rsidRPr="00FE1347">
        <w:t>Předpokládaná hodnota</w:t>
      </w:r>
    </w:p>
    <w:p w14:paraId="5F5E24DC" w14:textId="7FA7F52A" w:rsidR="004D222F" w:rsidRDefault="004D222F" w:rsidP="00813258">
      <w:pPr>
        <w:pStyle w:val="Normlnodstavec"/>
        <w:suppressAutoHyphens/>
      </w:pPr>
      <w:r w:rsidRPr="00B46626">
        <w:t xml:space="preserve">Předpokládaná hodnota </w:t>
      </w:r>
      <w:r w:rsidR="001A6FE0">
        <w:t>dílčích veřejných zakázek zadávaných na základě rámcové dohody</w:t>
      </w:r>
      <w:r w:rsidR="001A6FE0" w:rsidRPr="006F0820">
        <w:t xml:space="preserve"> </w:t>
      </w:r>
      <w:r w:rsidRPr="00B46626">
        <w:t xml:space="preserve">činí </w:t>
      </w:r>
      <w:r w:rsidR="00B46626" w:rsidRPr="00B46626">
        <w:t xml:space="preserve">180 000 000,- </w:t>
      </w:r>
      <w:r w:rsidRPr="00B46626">
        <w:t>Kč bez DPH.</w:t>
      </w:r>
      <w:r w:rsidR="0023182B">
        <w:t xml:space="preserve"> Tato hodnota </w:t>
      </w:r>
      <w:r w:rsidR="009F48C7">
        <w:t>zahrnuj</w:t>
      </w:r>
      <w:r w:rsidR="003D592F">
        <w:t>e</w:t>
      </w:r>
      <w:r w:rsidR="009F48C7">
        <w:t xml:space="preserve"> veškeré náklady spojené s plněním předmětu veřejných zakázek zadávaných na základě rámcové dohody.</w:t>
      </w:r>
    </w:p>
    <w:p w14:paraId="26DE811B" w14:textId="45BB13CD" w:rsidR="009F48C7" w:rsidRDefault="009F48C7" w:rsidP="00813258">
      <w:pPr>
        <w:pStyle w:val="Normlnodstavec"/>
        <w:suppressAutoHyphens/>
      </w:pPr>
      <w:r>
        <w:t xml:space="preserve">Podání nabídky s nabídkovou cenou v korunách českých bez DPH za předmět veřejných zakázek zadávaných na základě rámcové dohody vyšší než je předpokládaná hodnota stanovená v čl. 3.1. této ZD bude Zadavatelem posouzeno jako nesplnění zadávacích podmínek a bude mít za následek vyloučení účastníka ze zadávacího řízení. </w:t>
      </w:r>
    </w:p>
    <w:p w14:paraId="0513BD8F" w14:textId="57D804EB" w:rsidR="001E7260" w:rsidRPr="00B46626" w:rsidRDefault="001E7260" w:rsidP="00813258">
      <w:pPr>
        <w:pStyle w:val="Normlnodstavec"/>
        <w:suppressAutoHyphens/>
      </w:pPr>
      <w:r>
        <w:t>Tato veřejná zakázka je financována</w:t>
      </w:r>
      <w:r w:rsidR="00544C4F">
        <w:t xml:space="preserve"> z prostředků SFDI.</w:t>
      </w:r>
    </w:p>
    <w:p w14:paraId="39B905C2" w14:textId="7B677B72" w:rsidR="005D636E" w:rsidRDefault="005D636E" w:rsidP="00813258">
      <w:pPr>
        <w:pStyle w:val="Normlnlnek"/>
        <w:suppressAutoHyphens/>
      </w:pPr>
      <w:r w:rsidRPr="005D636E">
        <w:t xml:space="preserve">Předmět </w:t>
      </w:r>
      <w:r w:rsidR="001A6FE0">
        <w:t>zadávacího řízení</w:t>
      </w:r>
      <w:r w:rsidRPr="005D636E">
        <w:t xml:space="preserve"> a</w:t>
      </w:r>
      <w:r w:rsidR="00B5710A" w:rsidRPr="005D636E">
        <w:t xml:space="preserve"> </w:t>
      </w:r>
      <w:r w:rsidR="00B5710A">
        <w:t xml:space="preserve">pravidla zadávání jednotlivých </w:t>
      </w:r>
      <w:r w:rsidR="007A4990">
        <w:t xml:space="preserve">dílčích </w:t>
      </w:r>
      <w:r w:rsidR="00B5710A">
        <w:t>zakázek na základě Rámcové dohody</w:t>
      </w:r>
      <w:r w:rsidRPr="005D636E">
        <w:t>:</w:t>
      </w:r>
    </w:p>
    <w:p w14:paraId="511E8ED3" w14:textId="504201EB" w:rsidR="001A6FE0" w:rsidRDefault="001A6FE0" w:rsidP="00813258">
      <w:pPr>
        <w:pStyle w:val="Normlnodstavec"/>
        <w:suppressAutoHyphens/>
      </w:pPr>
      <w:r>
        <w:t xml:space="preserve">Předmětem zadávacího řízení je uzavření rámcové dohody s </w:t>
      </w:r>
      <w:r w:rsidR="008D1034">
        <w:t>5</w:t>
      </w:r>
      <w:r>
        <w:t xml:space="preserve"> dodavateli, jimž budou následně zadávány dílčí veřejné zakázky postupem dle § 132 odst 3 písm. b) ZZVZ (tedy bez obnovení soutěže) a dle níže uvedených pravidel (dále jen </w:t>
      </w:r>
      <w:r w:rsidRPr="00A8633F">
        <w:t>„dílčí zakázky“</w:t>
      </w:r>
      <w:r w:rsidRPr="001A6FE0">
        <w:t>)</w:t>
      </w:r>
      <w:r>
        <w:t>.</w:t>
      </w:r>
    </w:p>
    <w:p w14:paraId="18142EDC" w14:textId="77777777" w:rsidR="0064133B" w:rsidRDefault="001A6FE0" w:rsidP="00813258">
      <w:pPr>
        <w:pStyle w:val="Normlnodstavec"/>
        <w:suppressAutoHyphens/>
      </w:pPr>
      <w:r>
        <w:t>Předmětem dílčích zakázek je</w:t>
      </w:r>
      <w:r w:rsidR="0064133B">
        <w:t>:</w:t>
      </w:r>
    </w:p>
    <w:p w14:paraId="729A2948" w14:textId="59A0557C" w:rsidR="0064133B" w:rsidRDefault="001A6FE0" w:rsidP="00813258">
      <w:pPr>
        <w:pStyle w:val="podlnek"/>
        <w:suppressAutoHyphens/>
      </w:pPr>
      <w:r>
        <w:t xml:space="preserve"> </w:t>
      </w:r>
      <w:r w:rsidR="0064133B" w:rsidRPr="0064133B">
        <w:t>provedení projektu inženýrskogeologických průzkumů (dále jen „IGP“)</w:t>
      </w:r>
      <w:r w:rsidR="0064133B">
        <w:t>;</w:t>
      </w:r>
    </w:p>
    <w:p w14:paraId="1026F05C" w14:textId="77777777" w:rsidR="00401F01" w:rsidRDefault="00401F01" w:rsidP="00813258">
      <w:pPr>
        <w:pStyle w:val="podlnek"/>
        <w:numPr>
          <w:ilvl w:val="0"/>
          <w:numId w:val="0"/>
        </w:numPr>
        <w:suppressAutoHyphens/>
        <w:ind w:left="1134"/>
      </w:pPr>
      <w:r>
        <w:t>Hlavní cíle projektu:</w:t>
      </w:r>
    </w:p>
    <w:p w14:paraId="7BEDA907" w14:textId="79D28F77" w:rsidR="00DA62A0" w:rsidRDefault="00DA62A0" w:rsidP="001C0415">
      <w:pPr>
        <w:pStyle w:val="podlnek"/>
        <w:numPr>
          <w:ilvl w:val="0"/>
          <w:numId w:val="36"/>
        </w:numPr>
        <w:suppressAutoHyphens/>
        <w:ind w:left="1418"/>
      </w:pPr>
      <w:r>
        <w:t>Zpracovat projekt pro realizaci průzkumu v textové a grafické podobě. Vstupnými parametry budou podklady z</w:t>
      </w:r>
      <w:r w:rsidR="00A4764B">
        <w:t> </w:t>
      </w:r>
      <w:r>
        <w:t>map</w:t>
      </w:r>
      <w:r w:rsidR="00A4764B">
        <w:t>, předcházejících průzkumů</w:t>
      </w:r>
      <w:r>
        <w:t xml:space="preserve"> a dokumentů SŽ popisujících předmětný nestabilní úsek (karta nestabilního úseků), dokumentů Geofondu.</w:t>
      </w:r>
    </w:p>
    <w:p w14:paraId="4C477A5B" w14:textId="412EC71B" w:rsidR="00A4764B" w:rsidRDefault="00A4764B" w:rsidP="00A4764B">
      <w:pPr>
        <w:pStyle w:val="podlnek"/>
        <w:numPr>
          <w:ilvl w:val="0"/>
          <w:numId w:val="36"/>
        </w:numPr>
        <w:suppressAutoHyphens/>
        <w:ind w:left="1418"/>
      </w:pPr>
      <w:r>
        <w:lastRenderedPageBreak/>
        <w:t>Zpracovat projekt pro realizaci průzkum</w:t>
      </w:r>
      <w:r w:rsidR="00526339">
        <w:t>ů</w:t>
      </w:r>
      <w:r>
        <w:t xml:space="preserve"> (pro všechny stupně dokumentace) potřebných pro Stavební správy SŽ v textové a grafické podobě.</w:t>
      </w:r>
      <w:r w:rsidRPr="00A4764B">
        <w:t xml:space="preserve"> </w:t>
      </w:r>
      <w:r>
        <w:t>Vstupnými parametry budou podklady z map, předcházejících průzkumů a dokumentů Geofondu.</w:t>
      </w:r>
    </w:p>
    <w:p w14:paraId="677A5F89" w14:textId="1443D582" w:rsidR="00DA62A0" w:rsidRDefault="00DA62A0" w:rsidP="001C0415">
      <w:pPr>
        <w:pStyle w:val="podlnek"/>
        <w:numPr>
          <w:ilvl w:val="0"/>
          <w:numId w:val="36"/>
        </w:numPr>
        <w:suppressAutoHyphens/>
        <w:ind w:left="1418"/>
      </w:pPr>
      <w:r>
        <w:t>Výsledkem bude textová část obsahující popis jednotlivých metod pro daný průzkum, dále grafická část se situací, kde budou zakresleny jednotlivé průzkumné díla (vrty, kopané sondy, penetrace).</w:t>
      </w:r>
    </w:p>
    <w:p w14:paraId="5CAFFD7C" w14:textId="363FA61A" w:rsidR="00DA62A0" w:rsidRDefault="00DA62A0" w:rsidP="001C0415">
      <w:pPr>
        <w:pStyle w:val="podlnek"/>
        <w:numPr>
          <w:ilvl w:val="0"/>
          <w:numId w:val="36"/>
        </w:numPr>
        <w:suppressAutoHyphens/>
        <w:ind w:left="1418"/>
      </w:pPr>
      <w:r>
        <w:t>Samotný projekt se odevzdává v tištěné podobě (4 paré) a digitální podobě (2xPDF, 2x Editovatelný soubor) na USB nosiči.</w:t>
      </w:r>
    </w:p>
    <w:p w14:paraId="7AE408A1" w14:textId="6C233F9F" w:rsidR="001A6FE0" w:rsidRPr="00DD75F6" w:rsidRDefault="001A6FE0" w:rsidP="00813258">
      <w:pPr>
        <w:pStyle w:val="podlnek"/>
        <w:suppressAutoHyphens/>
      </w:pPr>
      <w:r w:rsidRPr="00DD75F6">
        <w:t xml:space="preserve"> </w:t>
      </w:r>
      <w:r w:rsidR="00131C7E">
        <w:t>s</w:t>
      </w:r>
      <w:r w:rsidR="0064133B">
        <w:t>amotná realizace IGP</w:t>
      </w:r>
      <w:r w:rsidR="00131C7E">
        <w:t xml:space="preserve"> </w:t>
      </w:r>
      <w:r w:rsidRPr="00DD75F6">
        <w:t>pražcového podloží a zemních těles nestabilních úsek</w:t>
      </w:r>
      <w:r w:rsidR="002D3C20">
        <w:t>ů tratí včetně závěrečné zprávy.</w:t>
      </w:r>
    </w:p>
    <w:p w14:paraId="4E1F85E0" w14:textId="3F361013" w:rsidR="00B46626" w:rsidRPr="00A8633F" w:rsidRDefault="00B46626" w:rsidP="00813258">
      <w:pPr>
        <w:pStyle w:val="Normlnodstavec"/>
        <w:numPr>
          <w:ilvl w:val="0"/>
          <w:numId w:val="0"/>
        </w:numPr>
        <w:tabs>
          <w:tab w:val="clear" w:pos="1361"/>
        </w:tabs>
        <w:suppressAutoHyphens/>
        <w:ind w:left="1134"/>
      </w:pPr>
      <w:r w:rsidRPr="00A8633F">
        <w:t xml:space="preserve">Hlavní cíle navrhovaného průzkumu jsou následující: </w:t>
      </w:r>
    </w:p>
    <w:p w14:paraId="2A5FCCDA" w14:textId="191511FD" w:rsidR="00B46626" w:rsidRPr="00A8633F" w:rsidRDefault="003006B2" w:rsidP="009F2679">
      <w:pPr>
        <w:pStyle w:val="Normlnodstavec"/>
        <w:numPr>
          <w:ilvl w:val="0"/>
          <w:numId w:val="10"/>
        </w:numPr>
        <w:tabs>
          <w:tab w:val="clear" w:pos="1361"/>
        </w:tabs>
        <w:suppressAutoHyphens/>
        <w:ind w:left="1418"/>
      </w:pPr>
      <w:r>
        <w:t>Z</w:t>
      </w:r>
      <w:r w:rsidR="00B46626" w:rsidRPr="00A8633F">
        <w:t>ajistit v dostatečné míře údaje o inženýrskogeologických poměrech a geotechnických vlastnostech konstrukčních vrstev, celého zemního tělesa a dotčeného okolí trasy.</w:t>
      </w:r>
    </w:p>
    <w:p w14:paraId="38427EF1" w14:textId="630028E3" w:rsidR="00B46626" w:rsidRPr="00A8633F" w:rsidRDefault="003006B2" w:rsidP="009F2679">
      <w:pPr>
        <w:pStyle w:val="Normlnodstavec"/>
        <w:numPr>
          <w:ilvl w:val="0"/>
          <w:numId w:val="10"/>
        </w:numPr>
        <w:tabs>
          <w:tab w:val="clear" w:pos="1361"/>
        </w:tabs>
        <w:suppressAutoHyphens/>
        <w:ind w:left="1418"/>
      </w:pPr>
      <w:r>
        <w:t>S</w:t>
      </w:r>
      <w:r w:rsidR="00B46626" w:rsidRPr="00A8633F">
        <w:t xml:space="preserve">hromážděné údaje musí umožnit návrh všech částí tělesa železničního spodku, tj. konstrukce pražcového podloží splňující požadavky na únosnost a promrzání, odvodňovacího zařízení (zejména vsakovacích objektů), svahů zemního tělesa, sanace nestabilního zemního tělesa, případně i sanace / zajištění sesuvných území, které mohou ohrozit železniční trať. </w:t>
      </w:r>
    </w:p>
    <w:p w14:paraId="6A0CC2C8" w14:textId="10E3AF3D" w:rsidR="00B46626" w:rsidRPr="00A8633F" w:rsidRDefault="003006B2" w:rsidP="009F2679">
      <w:pPr>
        <w:pStyle w:val="Normlnodstavec"/>
        <w:numPr>
          <w:ilvl w:val="0"/>
          <w:numId w:val="10"/>
        </w:numPr>
        <w:tabs>
          <w:tab w:val="clear" w:pos="1361"/>
        </w:tabs>
        <w:suppressAutoHyphens/>
        <w:ind w:left="1418"/>
      </w:pPr>
      <w:r>
        <w:t>R</w:t>
      </w:r>
      <w:r w:rsidR="00B46626" w:rsidRPr="00A8633F">
        <w:t xml:space="preserve">ozsah průzkumu může být v rámci realizace upraven dle požadavků projektanta tak, aby byly získány potřebné podklady pro zpracování projektové dokumentace navrhovaných konstrukcí. </w:t>
      </w:r>
    </w:p>
    <w:p w14:paraId="06996DB1" w14:textId="1C321E2C" w:rsidR="00B46626" w:rsidRPr="00A8633F" w:rsidRDefault="003006B2" w:rsidP="009F2679">
      <w:pPr>
        <w:pStyle w:val="Normlnodstavec"/>
        <w:numPr>
          <w:ilvl w:val="0"/>
          <w:numId w:val="10"/>
        </w:numPr>
        <w:tabs>
          <w:tab w:val="clear" w:pos="1361"/>
        </w:tabs>
        <w:suppressAutoHyphens/>
        <w:ind w:left="1418"/>
      </w:pPr>
      <w:r>
        <w:t>Z</w:t>
      </w:r>
      <w:r w:rsidR="00B46626" w:rsidRPr="00A8633F">
        <w:t xml:space="preserve">aměření projektu průzkumu především na poruchy, deformace, stabilitu svahů a na místa, kde projektová dokumentace uvažuje se zásahy do svahů zemního tělesa, které by mohly vyvolat problémy s jejich stabilitou (změna sklonu svahu, rozšíření drážní stezky atd.). </w:t>
      </w:r>
    </w:p>
    <w:p w14:paraId="4711DC84" w14:textId="78B206CD" w:rsidR="00B46626" w:rsidRPr="00544C4F" w:rsidRDefault="003006B2" w:rsidP="009F2679">
      <w:pPr>
        <w:pStyle w:val="Normlnodstavec"/>
        <w:numPr>
          <w:ilvl w:val="0"/>
          <w:numId w:val="10"/>
        </w:numPr>
        <w:tabs>
          <w:tab w:val="clear" w:pos="1361"/>
        </w:tabs>
        <w:suppressAutoHyphens/>
        <w:ind w:left="1418"/>
      </w:pPr>
      <w:r>
        <w:t>U</w:t>
      </w:r>
      <w:r w:rsidR="00B46626" w:rsidRPr="00A8633F">
        <w:t xml:space="preserve"> poruch a deformací zemního tělesa (zahrnující např. příčné a podélné p</w:t>
      </w:r>
      <w:r w:rsidR="00B46626" w:rsidRPr="00544C4F">
        <w:t xml:space="preserve">rohlubně, štěrková hnízda, vodní pytle) je v rámci podrobného průzkumu nutno zjistit jejich příčiny a rozsah a stanovit prognóza jejich vývoje. </w:t>
      </w:r>
    </w:p>
    <w:p w14:paraId="60BBD37E" w14:textId="1203C707" w:rsidR="00FA5045" w:rsidRPr="00544C4F" w:rsidRDefault="00FA5045" w:rsidP="009F2679">
      <w:pPr>
        <w:pStyle w:val="Normlnodstavec"/>
        <w:numPr>
          <w:ilvl w:val="0"/>
          <w:numId w:val="10"/>
        </w:numPr>
        <w:tabs>
          <w:tab w:val="clear" w:pos="1361"/>
        </w:tabs>
        <w:suppressAutoHyphens/>
        <w:ind w:left="1418"/>
      </w:pPr>
      <w:r w:rsidRPr="00544C4F">
        <w:t>V případě potřeby doplňkového průzkumu pr</w:t>
      </w:r>
      <w:r w:rsidR="00657296">
        <w:t>o</w:t>
      </w:r>
      <w:r w:rsidRPr="00544C4F">
        <w:t xml:space="preserve"> jednotlivé stavební objekty nebo konstrukce v rámci projekčních prací pro Stavební zprávu Západ a Stavební zprávu Východ</w:t>
      </w:r>
    </w:p>
    <w:p w14:paraId="2E949D65" w14:textId="77777777" w:rsidR="00C300B4" w:rsidRPr="00544C4F" w:rsidRDefault="00B46626" w:rsidP="00813258">
      <w:pPr>
        <w:pStyle w:val="Normlnodstavec"/>
        <w:suppressAutoHyphens/>
      </w:pPr>
      <w:r w:rsidRPr="00544C4F">
        <w:t xml:space="preserve">Bližší specifikace </w:t>
      </w:r>
      <w:r w:rsidR="001A6FE0" w:rsidRPr="00544C4F">
        <w:t xml:space="preserve">předmětu dílčích zakázek </w:t>
      </w:r>
    </w:p>
    <w:p w14:paraId="1D095303" w14:textId="7F838A88" w:rsidR="00C300B4" w:rsidRPr="00544C4F" w:rsidRDefault="00C300B4" w:rsidP="00813258">
      <w:pPr>
        <w:pStyle w:val="podlnek"/>
        <w:suppressAutoHyphens/>
      </w:pPr>
      <w:r w:rsidRPr="00544C4F">
        <w:t>Ve vztahu k provedení projektu IGP</w:t>
      </w:r>
      <w:r w:rsidR="003006B2" w:rsidRPr="00544C4F">
        <w:t>:</w:t>
      </w:r>
    </w:p>
    <w:p w14:paraId="2F167EE5" w14:textId="746C2CFB" w:rsidR="00C300B4" w:rsidRPr="00544C4F" w:rsidRDefault="00401F01" w:rsidP="009F2679">
      <w:pPr>
        <w:pStyle w:val="podlnek"/>
        <w:numPr>
          <w:ilvl w:val="0"/>
          <w:numId w:val="10"/>
        </w:numPr>
        <w:suppressAutoHyphens/>
      </w:pPr>
      <w:r w:rsidRPr="00544C4F">
        <w:t>Zpracování projektu IGP</w:t>
      </w:r>
      <w:r w:rsidR="003006B2" w:rsidRPr="00544C4F">
        <w:t xml:space="preserve"> (textová a grafická část) v souladu s požadavky uvedenými v čl. 4.2.1. této Zadávací dokumentace</w:t>
      </w:r>
      <w:r w:rsidRPr="00544C4F">
        <w:t>.</w:t>
      </w:r>
    </w:p>
    <w:p w14:paraId="76E6770E" w14:textId="32D20C87" w:rsidR="00321972" w:rsidRDefault="00C300B4" w:rsidP="00813258">
      <w:pPr>
        <w:pStyle w:val="podlnek"/>
        <w:suppressAutoHyphens/>
      </w:pPr>
      <w:r w:rsidRPr="00544C4F">
        <w:lastRenderedPageBreak/>
        <w:t>Ve vztahu k samotné realizaci IGP pražcového podloží a zemních těles nestabilních úsek</w:t>
      </w:r>
      <w:r w:rsidR="003006B2" w:rsidRPr="00544C4F">
        <w:t>ů tratí včetně závěrečné zprávy</w:t>
      </w:r>
      <w:r w:rsidR="00A4764B" w:rsidRPr="00A4764B">
        <w:t xml:space="preserve"> </w:t>
      </w:r>
      <w:r w:rsidR="00A4764B">
        <w:t xml:space="preserve">nebo v případě potřeby doplňkového průzkumu pro jednotlivé stavební objekty nebo konstrukce v rámci projekčních prací pro SSZ a SSV </w:t>
      </w:r>
      <w:r w:rsidR="003006B2" w:rsidRPr="00544C4F">
        <w:t>v souladu s požadavky uvedenými v čl. 4.2.2.</w:t>
      </w:r>
      <w:r w:rsidR="003006B2">
        <w:t xml:space="preserve"> této Zadávací dokumentace.</w:t>
      </w:r>
    </w:p>
    <w:p w14:paraId="179C7511" w14:textId="16B6C17E" w:rsidR="00904DAB" w:rsidRDefault="00904DAB" w:rsidP="009F2679">
      <w:pPr>
        <w:pStyle w:val="Normlnodstavec"/>
        <w:numPr>
          <w:ilvl w:val="0"/>
          <w:numId w:val="10"/>
        </w:numPr>
        <w:suppressAutoHyphens/>
      </w:pPr>
      <w:r>
        <w:t>Vrtné práce ( jádro</w:t>
      </w:r>
      <w:r w:rsidR="003006B2">
        <w:t>vé vrty v</w:t>
      </w:r>
      <w:r w:rsidR="00657296">
        <w:t>r</w:t>
      </w:r>
      <w:r w:rsidR="003006B2">
        <w:t xml:space="preserve">tané TK, Horizontálne </w:t>
      </w:r>
      <w:r>
        <w:t>v</w:t>
      </w:r>
      <w:r w:rsidR="00657296">
        <w:t>r</w:t>
      </w:r>
      <w:r>
        <w:t>tané vrty,jádr</w:t>
      </w:r>
      <w:r w:rsidR="00657296">
        <w:t>o</w:t>
      </w:r>
      <w:r>
        <w:t>vé vrty v</w:t>
      </w:r>
      <w:r w:rsidR="00657296">
        <w:t>r</w:t>
      </w:r>
      <w:r>
        <w:t>tané dvojitou jádrovkou, piesometrické vrty, inklinometrické vrty, kopané šachtice).</w:t>
      </w:r>
    </w:p>
    <w:p w14:paraId="6843D6E7" w14:textId="1D419081" w:rsidR="00904DAB" w:rsidRDefault="00904DAB" w:rsidP="009F2679">
      <w:pPr>
        <w:pStyle w:val="Normlnodstavec"/>
        <w:numPr>
          <w:ilvl w:val="0"/>
          <w:numId w:val="10"/>
        </w:numPr>
        <w:suppressAutoHyphens/>
      </w:pPr>
      <w:r>
        <w:t>Souvisejíce práce s vrtníma prácemi (příprava pracovisť, likvidace vrtů, archivace a skartace vrtního jádra,</w:t>
      </w:r>
      <w:r w:rsidR="003006B2">
        <w:t xml:space="preserve"> </w:t>
      </w:r>
      <w:r>
        <w:t>osazení zhlaví).</w:t>
      </w:r>
    </w:p>
    <w:p w14:paraId="0D9851EF" w14:textId="3B909B59" w:rsidR="00904DAB" w:rsidRDefault="00904DAB" w:rsidP="009F2679">
      <w:pPr>
        <w:pStyle w:val="Normlnodstavec"/>
        <w:numPr>
          <w:ilvl w:val="0"/>
          <w:numId w:val="10"/>
        </w:numPr>
        <w:suppressAutoHyphens/>
      </w:pPr>
      <w:r>
        <w:t>Odběr vzorků (odběr vzorků zemin, hornin a vody).</w:t>
      </w:r>
    </w:p>
    <w:p w14:paraId="278BF486" w14:textId="68018469" w:rsidR="00904DAB" w:rsidRDefault="003006B2" w:rsidP="009F2679">
      <w:pPr>
        <w:pStyle w:val="Normlnodstavec"/>
        <w:numPr>
          <w:ilvl w:val="0"/>
          <w:numId w:val="10"/>
        </w:numPr>
        <w:suppressAutoHyphens/>
      </w:pPr>
      <w:r>
        <w:t>Polní z</w:t>
      </w:r>
      <w:r w:rsidR="00904DAB">
        <w:t>koušky (piesometrické zkoušky, dynamické penetrační zkoušky,</w:t>
      </w:r>
      <w:r>
        <w:t xml:space="preserve"> </w:t>
      </w:r>
      <w:r w:rsidR="00904DAB">
        <w:t>inklinometrické měření,</w:t>
      </w:r>
      <w:r>
        <w:t xml:space="preserve"> </w:t>
      </w:r>
      <w:r w:rsidR="00904DAB">
        <w:t>měření Schmidtovym tvrdoměrem, statická zatěžovací zkouška,</w:t>
      </w:r>
      <w:r>
        <w:t xml:space="preserve"> </w:t>
      </w:r>
      <w:r w:rsidR="00904DAB">
        <w:t>rázová zatěžovací zkouška).</w:t>
      </w:r>
    </w:p>
    <w:p w14:paraId="3F308315" w14:textId="069C8CFB" w:rsidR="00904DAB" w:rsidRDefault="00904DAB" w:rsidP="009F2679">
      <w:pPr>
        <w:pStyle w:val="Normlnodstavec"/>
        <w:numPr>
          <w:ilvl w:val="0"/>
          <w:numId w:val="10"/>
        </w:numPr>
        <w:suppressAutoHyphens/>
      </w:pPr>
      <w:r>
        <w:t>Geofyzikální práce ( seizmické metody, odporové meto</w:t>
      </w:r>
      <w:r w:rsidR="003006B2">
        <w:t>dy, gravimetrie, georadarové</w:t>
      </w:r>
      <w:r>
        <w:t xml:space="preserve"> metody,</w:t>
      </w:r>
      <w:r w:rsidR="003006B2">
        <w:t xml:space="preserve"> </w:t>
      </w:r>
      <w:r>
        <w:t>karotážní měření,</w:t>
      </w:r>
      <w:r w:rsidR="003006B2">
        <w:t xml:space="preserve"> </w:t>
      </w:r>
      <w:r>
        <w:t>metoda spontání polarizace).</w:t>
      </w:r>
    </w:p>
    <w:p w14:paraId="4321A4A1" w14:textId="0C505FE5" w:rsidR="00904DAB" w:rsidRDefault="003006B2" w:rsidP="009F2679">
      <w:pPr>
        <w:pStyle w:val="Normlnodstavec"/>
        <w:numPr>
          <w:ilvl w:val="0"/>
          <w:numId w:val="10"/>
        </w:numPr>
        <w:suppressAutoHyphens/>
      </w:pPr>
      <w:r>
        <w:t>Laborato</w:t>
      </w:r>
      <w:r w:rsidR="00904DAB">
        <w:t>rní práce (základní kl</w:t>
      </w:r>
      <w:r>
        <w:t>a</w:t>
      </w:r>
      <w:r w:rsidR="00904DAB">
        <w:t>sifikační rozbory, zkoušky vzorků</w:t>
      </w:r>
      <w:r>
        <w:t xml:space="preserve"> </w:t>
      </w:r>
      <w:r w:rsidR="00904DAB">
        <w:t>stlačitelnost,</w:t>
      </w:r>
      <w:r>
        <w:t xml:space="preserve"> </w:t>
      </w:r>
      <w:r w:rsidR="00904DAB">
        <w:t>stanovení bobtnacího tlaku,</w:t>
      </w:r>
      <w:r>
        <w:t xml:space="preserve"> </w:t>
      </w:r>
      <w:r w:rsidR="00904DAB">
        <w:t>krabicový smyk,</w:t>
      </w:r>
      <w:r>
        <w:t xml:space="preserve"> </w:t>
      </w:r>
      <w:r w:rsidR="00904DAB">
        <w:t>triaxiální zkouška,</w:t>
      </w:r>
      <w:r>
        <w:t xml:space="preserve"> </w:t>
      </w:r>
      <w:r w:rsidR="00904DAB">
        <w:t>stanovení propustnosti, prostý tlak, technologické rozbory,</w:t>
      </w:r>
      <w:r>
        <w:t xml:space="preserve"> </w:t>
      </w:r>
      <w:r w:rsidR="00904DAB">
        <w:t>rozbor vody,</w:t>
      </w:r>
      <w:r>
        <w:t xml:space="preserve"> </w:t>
      </w:r>
      <w:r w:rsidR="00904DAB">
        <w:t>agresivita zemin,</w:t>
      </w:r>
      <w:r>
        <w:t xml:space="preserve"> </w:t>
      </w:r>
      <w:r w:rsidR="00904DAB">
        <w:t>petrografický rozbor hornin,</w:t>
      </w:r>
      <w:r>
        <w:t xml:space="preserve"> </w:t>
      </w:r>
      <w:r w:rsidR="00904DAB">
        <w:t>stanovení obsahu jílových materiálů).</w:t>
      </w:r>
    </w:p>
    <w:p w14:paraId="7CB592D2" w14:textId="64C56BAB" w:rsidR="00904DAB" w:rsidRDefault="00904DAB" w:rsidP="009F2679">
      <w:pPr>
        <w:pStyle w:val="Normlnodstavec"/>
        <w:numPr>
          <w:ilvl w:val="0"/>
          <w:numId w:val="10"/>
        </w:numPr>
        <w:suppressAutoHyphens/>
      </w:pPr>
      <w:r>
        <w:t>Geodetické práce (vytyčení sond a polních zkoušek,</w:t>
      </w:r>
      <w:r w:rsidR="003006B2">
        <w:t xml:space="preserve"> </w:t>
      </w:r>
      <w:r>
        <w:t>polohopisné a výškopisné zaměření sond,</w:t>
      </w:r>
      <w:r w:rsidR="003006B2">
        <w:t xml:space="preserve"> </w:t>
      </w:r>
      <w:r>
        <w:t>zaměření studní a vztažných objektů,vytyčení a ověření podzemních inž.sítí,</w:t>
      </w:r>
      <w:r w:rsidR="003006B2">
        <w:t xml:space="preserve"> </w:t>
      </w:r>
      <w:r>
        <w:t>zajištění vstupu na pozemky,</w:t>
      </w:r>
      <w:r w:rsidR="003006B2">
        <w:t xml:space="preserve"> </w:t>
      </w:r>
      <w:r>
        <w:t>zaměření lokality 3D skenerem).</w:t>
      </w:r>
    </w:p>
    <w:p w14:paraId="5CCE766D" w14:textId="3D4AC789" w:rsidR="00904DAB" w:rsidRDefault="00904DAB" w:rsidP="009F2679">
      <w:pPr>
        <w:pStyle w:val="Normlnodstavec"/>
        <w:numPr>
          <w:ilvl w:val="0"/>
          <w:numId w:val="10"/>
        </w:numPr>
        <w:suppressAutoHyphens/>
      </w:pPr>
      <w:r>
        <w:t>Hydrogeolog</w:t>
      </w:r>
      <w:r w:rsidR="00657296">
        <w:t>i</w:t>
      </w:r>
      <w:r>
        <w:t>cké práce (</w:t>
      </w:r>
      <w:r w:rsidR="003006B2">
        <w:t>rešerše archivních</w:t>
      </w:r>
      <w:r w:rsidRPr="007D2002">
        <w:t xml:space="preserve"> podkladů,</w:t>
      </w:r>
      <w:r w:rsidR="003006B2">
        <w:t xml:space="preserve"> </w:t>
      </w:r>
      <w:r>
        <w:t>hydrodynamické odběrové zkoušky,</w:t>
      </w:r>
      <w:r w:rsidR="003006B2">
        <w:t xml:space="preserve"> </w:t>
      </w:r>
      <w:r>
        <w:t>vsakovací zkoušky,</w:t>
      </w:r>
      <w:r w:rsidR="003006B2">
        <w:t xml:space="preserve"> </w:t>
      </w:r>
      <w:r>
        <w:t>hydrodynamické nálevové zkoušky,</w:t>
      </w:r>
      <w:r w:rsidR="003006B2">
        <w:t xml:space="preserve"> </w:t>
      </w:r>
      <w:r>
        <w:t>odběry vzorků, rozbory vody,</w:t>
      </w:r>
      <w:r w:rsidR="00657296">
        <w:t xml:space="preserve"> </w:t>
      </w:r>
      <w:r>
        <w:t>hydrologocká měření).</w:t>
      </w:r>
    </w:p>
    <w:p w14:paraId="5BB9943D" w14:textId="6BD35408" w:rsidR="003006B2" w:rsidRPr="003006B2" w:rsidRDefault="003006B2" w:rsidP="009F2679">
      <w:pPr>
        <w:pStyle w:val="podlnek"/>
        <w:numPr>
          <w:ilvl w:val="0"/>
          <w:numId w:val="10"/>
        </w:numPr>
        <w:suppressAutoHyphens/>
        <w:rPr>
          <w:rFonts w:eastAsia="Verdana"/>
        </w:rPr>
      </w:pPr>
      <w:r>
        <w:rPr>
          <w:rFonts w:eastAsia="Verdana"/>
        </w:rPr>
        <w:t>I</w:t>
      </w:r>
      <w:r w:rsidRPr="00681291">
        <w:rPr>
          <w:rFonts w:eastAsia="Verdana"/>
        </w:rPr>
        <w:t>nženýrskogeologický průzkum pražcového podloží (B. železniční spodek) a zemního tělesa (C. zemní tělesa)</w:t>
      </w:r>
      <w:r>
        <w:rPr>
          <w:rFonts w:eastAsia="Verdana"/>
        </w:rPr>
        <w:t>.</w:t>
      </w:r>
    </w:p>
    <w:p w14:paraId="53258072" w14:textId="5F951A34" w:rsidR="00904DAB" w:rsidRDefault="003006B2" w:rsidP="009F2679">
      <w:pPr>
        <w:pStyle w:val="Normlnodstavec"/>
        <w:numPr>
          <w:ilvl w:val="0"/>
          <w:numId w:val="10"/>
        </w:numPr>
        <w:suppressAutoHyphens/>
      </w:pPr>
      <w:r>
        <w:t xml:space="preserve">Závěrečná zpráva a vyhodnocení inženýrskogeologického průzkumu. </w:t>
      </w:r>
      <w:r w:rsidR="00DA62A0">
        <w:t xml:space="preserve">Závěrečná zpráva bude obsahovat popis a výsledky jednotlivých prací průzkumu a </w:t>
      </w:r>
      <w:r>
        <w:t>doporučenou</w:t>
      </w:r>
      <w:r w:rsidR="00DA62A0">
        <w:t xml:space="preserve"> možnost realizace sanace. Odevzdává se ve tiště</w:t>
      </w:r>
      <w:r w:rsidR="00197FDB">
        <w:t>né formě ( 4.paré ) a digitální</w:t>
      </w:r>
      <w:r w:rsidR="00DA62A0">
        <w:t xml:space="preserve">formě </w:t>
      </w:r>
      <w:r w:rsidR="00197FDB">
        <w:t>(2x PDF a 2x Editovatelný soubor</w:t>
      </w:r>
      <w:r w:rsidR="00DA62A0">
        <w:t>) na USB nosiči</w:t>
      </w:r>
      <w:r w:rsidR="00197FDB">
        <w:t>.</w:t>
      </w:r>
    </w:p>
    <w:p w14:paraId="40561679" w14:textId="67293158" w:rsidR="00321972" w:rsidRPr="00544C4F" w:rsidRDefault="00321972" w:rsidP="00813258">
      <w:pPr>
        <w:pStyle w:val="Normlnodstavec"/>
        <w:suppressAutoHyphens/>
      </w:pPr>
      <w:r>
        <w:t>Při provádění IGP je dodavate</w:t>
      </w:r>
      <w:r w:rsidRPr="00321972">
        <w:t>l povinen zajistit veškeré podmínky 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platném znění, včetně prováděcích předpisů k tomuto zákon</w:t>
      </w:r>
      <w:r w:rsidRPr="00544C4F">
        <w:t>u v platném znění.</w:t>
      </w:r>
    </w:p>
    <w:p w14:paraId="0674871E" w14:textId="2F1BAF95" w:rsidR="00B5710A" w:rsidRPr="00483AFC" w:rsidRDefault="00B5710A" w:rsidP="00813258">
      <w:pPr>
        <w:pStyle w:val="Normlnodstavec"/>
        <w:suppressAutoHyphens/>
      </w:pPr>
      <w:r w:rsidRPr="00544C4F">
        <w:lastRenderedPageBreak/>
        <w:t xml:space="preserve">V příloze č. </w:t>
      </w:r>
      <w:r w:rsidR="00B80EA1" w:rsidRPr="00544C4F">
        <w:t>1</w:t>
      </w:r>
      <w:r w:rsidRPr="00544C4F">
        <w:t xml:space="preserve"> této ZD</w:t>
      </w:r>
      <w:r w:rsidR="002D69BD" w:rsidRPr="00544C4F">
        <w:t xml:space="preserve"> (Výkaz výměr) je pro účely stanovení nabídkové ceny uveden předpokládaný objem jednotlivých položek prací v rámci dílčích zakázek, který je stanoven pouze pro zpracování nabídkové ceny za účelem hodnocení podaných nabídek. Skutečný rozsah, resp. objem prací však bude záležet na potřebách Zadavatele a může se od objemu uvedeného v příloze č. </w:t>
      </w:r>
      <w:r w:rsidR="00B80EA1" w:rsidRPr="00544C4F">
        <w:t>1</w:t>
      </w:r>
      <w:r w:rsidR="002D69BD" w:rsidRPr="00544C4F">
        <w:t xml:space="preserve"> této ZD</w:t>
      </w:r>
      <w:r w:rsidR="002D69BD" w:rsidRPr="00483AFC">
        <w:t xml:space="preserve"> lišit</w:t>
      </w:r>
      <w:r w:rsidR="00483AFC" w:rsidRPr="00483AFC">
        <w:t xml:space="preserve"> (tj. může být vyšší nebo nižší)</w:t>
      </w:r>
      <w:r w:rsidR="002D69BD" w:rsidRPr="00483AFC">
        <w:t>.</w:t>
      </w:r>
      <w:r w:rsidRPr="00483AFC">
        <w:t xml:space="preserve"> </w:t>
      </w:r>
    </w:p>
    <w:p w14:paraId="5491894B" w14:textId="7CABCC69" w:rsidR="005D636E" w:rsidRPr="00483AFC" w:rsidRDefault="005D636E" w:rsidP="00813258">
      <w:pPr>
        <w:pStyle w:val="Normlnodstavec"/>
        <w:suppressAutoHyphens/>
      </w:pPr>
      <w:r w:rsidRPr="00483AFC">
        <w:t>Klasifikace předmětu veřejné zakázky</w:t>
      </w:r>
      <w:r w:rsidR="00F23D8E" w:rsidRPr="00483AFC">
        <w:t>:</w:t>
      </w:r>
    </w:p>
    <w:p w14:paraId="3EAD8061" w14:textId="77777777" w:rsidR="003D62F1" w:rsidRPr="00A8633F" w:rsidRDefault="003D62F1" w:rsidP="003D62F1">
      <w:pPr>
        <w:keepNext/>
        <w:keepLines/>
        <w:numPr>
          <w:ilvl w:val="0"/>
          <w:numId w:val="1"/>
        </w:numPr>
        <w:tabs>
          <w:tab w:val="left" w:pos="1361"/>
        </w:tabs>
        <w:suppressAutoHyphens/>
        <w:spacing w:after="240" w:line="264" w:lineRule="auto"/>
        <w:jc w:val="both"/>
        <w:rPr>
          <w:rFonts w:eastAsia="Verdana" w:cs="Times New Roman"/>
          <w:noProof/>
          <w:szCs w:val="18"/>
        </w:rPr>
      </w:pPr>
      <w:r>
        <w:rPr>
          <w:rFonts w:eastAsia="Verdana" w:cs="Times New Roman"/>
          <w:noProof/>
          <w:szCs w:val="18"/>
        </w:rPr>
        <w:t>K</w:t>
      </w:r>
      <w:r w:rsidRPr="00A8633F">
        <w:rPr>
          <w:rFonts w:eastAsia="Verdana" w:cs="Times New Roman"/>
          <w:noProof/>
          <w:szCs w:val="18"/>
        </w:rPr>
        <w:t>ód CPV 71351000-3 Geologický, geofyzikální a jiný vědecký průzkum</w:t>
      </w:r>
    </w:p>
    <w:p w14:paraId="14B25581" w14:textId="154CF27F" w:rsidR="00E87F8B" w:rsidRDefault="00E87F8B" w:rsidP="00E87F8B">
      <w:pPr>
        <w:keepNext/>
        <w:keepLines/>
        <w:numPr>
          <w:ilvl w:val="0"/>
          <w:numId w:val="1"/>
        </w:numPr>
        <w:tabs>
          <w:tab w:val="left" w:pos="1361"/>
        </w:tabs>
        <w:suppressAutoHyphens/>
        <w:spacing w:after="240" w:line="264" w:lineRule="auto"/>
        <w:jc w:val="both"/>
        <w:rPr>
          <w:rFonts w:eastAsia="Verdana" w:cs="Times New Roman"/>
          <w:noProof/>
          <w:szCs w:val="18"/>
        </w:rPr>
      </w:pPr>
      <w:r>
        <w:rPr>
          <w:rFonts w:eastAsia="Verdana" w:cs="Times New Roman"/>
          <w:noProof/>
          <w:szCs w:val="18"/>
        </w:rPr>
        <w:t xml:space="preserve">Kód CPV </w:t>
      </w:r>
      <w:r w:rsidRPr="00E87F8B">
        <w:rPr>
          <w:rFonts w:eastAsia="Verdana" w:cs="Times New Roman"/>
          <w:noProof/>
          <w:szCs w:val="18"/>
        </w:rPr>
        <w:t>71510000</w:t>
      </w:r>
      <w:r>
        <w:rPr>
          <w:rFonts w:eastAsia="Verdana" w:cs="Times New Roman"/>
          <w:noProof/>
          <w:szCs w:val="18"/>
        </w:rPr>
        <w:t xml:space="preserve">-6 </w:t>
      </w:r>
      <w:r w:rsidRPr="00E87F8B">
        <w:rPr>
          <w:rFonts w:eastAsia="Verdana" w:cs="Times New Roman"/>
          <w:noProof/>
          <w:szCs w:val="18"/>
        </w:rPr>
        <w:t>Průzkum stavenišť</w:t>
      </w:r>
    </w:p>
    <w:p w14:paraId="6AECB428" w14:textId="477496D1" w:rsidR="00E87F8B" w:rsidRDefault="00E87F8B" w:rsidP="00E87F8B">
      <w:pPr>
        <w:keepNext/>
        <w:keepLines/>
        <w:numPr>
          <w:ilvl w:val="0"/>
          <w:numId w:val="1"/>
        </w:numPr>
        <w:tabs>
          <w:tab w:val="left" w:pos="1361"/>
        </w:tabs>
        <w:suppressAutoHyphens/>
        <w:spacing w:after="240" w:line="264" w:lineRule="auto"/>
        <w:jc w:val="both"/>
        <w:rPr>
          <w:rFonts w:eastAsia="Verdana" w:cs="Times New Roman"/>
          <w:noProof/>
          <w:szCs w:val="18"/>
        </w:rPr>
      </w:pPr>
      <w:r>
        <w:rPr>
          <w:rFonts w:eastAsia="Verdana" w:cs="Times New Roman"/>
          <w:noProof/>
          <w:szCs w:val="18"/>
        </w:rPr>
        <w:t xml:space="preserve">Kód CPV </w:t>
      </w:r>
      <w:r w:rsidRPr="00E87F8B">
        <w:rPr>
          <w:rFonts w:eastAsia="Verdana" w:cs="Times New Roman"/>
          <w:noProof/>
          <w:szCs w:val="18"/>
        </w:rPr>
        <w:t>71900000-7</w:t>
      </w:r>
      <w:r>
        <w:rPr>
          <w:rFonts w:eastAsia="Verdana" w:cs="Times New Roman"/>
          <w:noProof/>
          <w:szCs w:val="18"/>
        </w:rPr>
        <w:t xml:space="preserve"> </w:t>
      </w:r>
      <w:r w:rsidRPr="00E87F8B">
        <w:rPr>
          <w:rFonts w:eastAsia="Verdana" w:cs="Times New Roman"/>
          <w:noProof/>
          <w:szCs w:val="18"/>
        </w:rPr>
        <w:t>Laboratorní služby</w:t>
      </w:r>
    </w:p>
    <w:p w14:paraId="6E4CD6FD" w14:textId="01268020" w:rsidR="005D636E" w:rsidRDefault="005D636E" w:rsidP="00813258">
      <w:pPr>
        <w:keepNext/>
        <w:keepLines/>
        <w:numPr>
          <w:ilvl w:val="0"/>
          <w:numId w:val="1"/>
        </w:numPr>
        <w:tabs>
          <w:tab w:val="left" w:pos="1361"/>
        </w:tabs>
        <w:suppressAutoHyphens/>
        <w:spacing w:after="240" w:line="264" w:lineRule="auto"/>
        <w:jc w:val="both"/>
        <w:rPr>
          <w:rFonts w:eastAsia="Verdana" w:cs="Times New Roman"/>
          <w:noProof/>
          <w:szCs w:val="18"/>
        </w:rPr>
      </w:pPr>
      <w:r w:rsidRPr="00A8633F">
        <w:rPr>
          <w:rFonts w:eastAsia="Verdana" w:cs="Times New Roman"/>
          <w:noProof/>
          <w:szCs w:val="18"/>
        </w:rPr>
        <w:t>Kód CPV</w:t>
      </w:r>
      <w:r w:rsidR="00A8633F">
        <w:rPr>
          <w:rFonts w:eastAsia="Verdana" w:cs="Times New Roman"/>
          <w:noProof/>
          <w:szCs w:val="18"/>
        </w:rPr>
        <w:t xml:space="preserve"> </w:t>
      </w:r>
      <w:r w:rsidR="002921FA">
        <w:rPr>
          <w:rFonts w:eastAsia="Verdana" w:cs="Times New Roman"/>
          <w:noProof/>
          <w:szCs w:val="18"/>
        </w:rPr>
        <w:t xml:space="preserve">45255500-4 </w:t>
      </w:r>
      <w:r w:rsidR="002921FA" w:rsidRPr="002921FA">
        <w:rPr>
          <w:rFonts w:eastAsia="Verdana" w:cs="Times New Roman"/>
          <w:noProof/>
          <w:szCs w:val="18"/>
        </w:rPr>
        <w:t>Vrtné a průzkumné práce</w:t>
      </w:r>
    </w:p>
    <w:p w14:paraId="478B3332" w14:textId="30CE5288" w:rsidR="000D166D" w:rsidRPr="00A8633F" w:rsidRDefault="000D166D" w:rsidP="000D166D">
      <w:pPr>
        <w:keepNext/>
        <w:keepLines/>
        <w:numPr>
          <w:ilvl w:val="0"/>
          <w:numId w:val="1"/>
        </w:numPr>
        <w:tabs>
          <w:tab w:val="left" w:pos="1361"/>
        </w:tabs>
        <w:suppressAutoHyphens/>
        <w:spacing w:after="240" w:line="264" w:lineRule="auto"/>
        <w:jc w:val="both"/>
        <w:rPr>
          <w:rFonts w:eastAsia="Verdana" w:cs="Times New Roman"/>
          <w:noProof/>
          <w:szCs w:val="18"/>
        </w:rPr>
      </w:pPr>
      <w:r>
        <w:rPr>
          <w:rFonts w:eastAsia="Verdana" w:cs="Times New Roman"/>
          <w:noProof/>
          <w:szCs w:val="18"/>
        </w:rPr>
        <w:t>K</w:t>
      </w:r>
      <w:r w:rsidRPr="000D166D">
        <w:rPr>
          <w:rFonts w:eastAsia="Verdana" w:cs="Times New Roman"/>
          <w:noProof/>
          <w:szCs w:val="18"/>
        </w:rPr>
        <w:t>ód CPV 45121000-1 Průzkum pomocí vrtů</w:t>
      </w:r>
    </w:p>
    <w:p w14:paraId="24285197" w14:textId="2101F8C4" w:rsidR="00A8633F" w:rsidRPr="00A8633F" w:rsidRDefault="005D636E" w:rsidP="00813258">
      <w:pPr>
        <w:keepNext/>
        <w:keepLines/>
        <w:numPr>
          <w:ilvl w:val="0"/>
          <w:numId w:val="1"/>
        </w:numPr>
        <w:tabs>
          <w:tab w:val="left" w:pos="1361"/>
        </w:tabs>
        <w:suppressAutoHyphens/>
        <w:spacing w:after="240" w:line="264" w:lineRule="auto"/>
        <w:jc w:val="both"/>
        <w:rPr>
          <w:rFonts w:eastAsia="Verdana" w:cs="Times New Roman"/>
          <w:noProof/>
          <w:szCs w:val="18"/>
        </w:rPr>
      </w:pPr>
      <w:r w:rsidRPr="00A8633F">
        <w:rPr>
          <w:rFonts w:eastAsia="Verdana" w:cs="Times New Roman"/>
          <w:noProof/>
          <w:szCs w:val="18"/>
        </w:rPr>
        <w:t>Kód CPV</w:t>
      </w:r>
      <w:r w:rsidR="00A8633F">
        <w:rPr>
          <w:rFonts w:eastAsia="Verdana" w:cs="Times New Roman"/>
          <w:noProof/>
          <w:szCs w:val="18"/>
        </w:rPr>
        <w:t xml:space="preserve"> </w:t>
      </w:r>
      <w:r w:rsidR="00A8633F" w:rsidRPr="00A8633F">
        <w:rPr>
          <w:rFonts w:eastAsia="Verdana" w:cs="Times New Roman"/>
          <w:noProof/>
          <w:szCs w:val="18"/>
        </w:rPr>
        <w:t>71311230-2 Železniční stavitelství</w:t>
      </w:r>
    </w:p>
    <w:p w14:paraId="39CEC54E" w14:textId="2DD0AE30" w:rsidR="00A8633F" w:rsidRPr="00A8633F" w:rsidRDefault="00A8633F" w:rsidP="00813258">
      <w:pPr>
        <w:keepNext/>
        <w:keepLines/>
        <w:numPr>
          <w:ilvl w:val="0"/>
          <w:numId w:val="1"/>
        </w:numPr>
        <w:tabs>
          <w:tab w:val="left" w:pos="1361"/>
        </w:tabs>
        <w:suppressAutoHyphens/>
        <w:spacing w:after="240" w:line="264" w:lineRule="auto"/>
        <w:jc w:val="both"/>
        <w:rPr>
          <w:rFonts w:eastAsia="Verdana" w:cs="Times New Roman"/>
          <w:noProof/>
          <w:szCs w:val="18"/>
        </w:rPr>
      </w:pPr>
      <w:r>
        <w:rPr>
          <w:rFonts w:eastAsia="Verdana" w:cs="Times New Roman"/>
          <w:noProof/>
          <w:szCs w:val="18"/>
        </w:rPr>
        <w:t>K</w:t>
      </w:r>
      <w:r w:rsidRPr="00A8633F">
        <w:rPr>
          <w:rFonts w:eastAsia="Verdana" w:cs="Times New Roman"/>
          <w:noProof/>
          <w:szCs w:val="18"/>
        </w:rPr>
        <w:t>ód CPV 71332000-4 Geotechnické služby</w:t>
      </w:r>
    </w:p>
    <w:p w14:paraId="0F4047C8" w14:textId="08695478" w:rsidR="00483AFC" w:rsidRPr="004412E5" w:rsidRDefault="00483AFC" w:rsidP="00813258">
      <w:pPr>
        <w:pStyle w:val="Normlnodstavec"/>
        <w:suppressAutoHyphens/>
        <w:rPr>
          <w:rFonts w:cs="Times New Roman"/>
          <w:szCs w:val="18"/>
          <w:u w:val="single"/>
        </w:rPr>
      </w:pPr>
      <w:r w:rsidRPr="00A8633F">
        <w:rPr>
          <w:u w:val="single"/>
        </w:rPr>
        <w:t xml:space="preserve">Pravidla zadávání jednotlivých </w:t>
      </w:r>
      <w:r w:rsidR="007A4990">
        <w:rPr>
          <w:u w:val="single"/>
        </w:rPr>
        <w:t xml:space="preserve">dílčích </w:t>
      </w:r>
      <w:r w:rsidRPr="00A8633F">
        <w:rPr>
          <w:u w:val="single"/>
        </w:rPr>
        <w:t>zakázek na základě Rámcové dohody</w:t>
      </w:r>
      <w:r>
        <w:rPr>
          <w:u w:val="single"/>
        </w:rPr>
        <w:t>:</w:t>
      </w:r>
    </w:p>
    <w:p w14:paraId="10C6AEF5" w14:textId="4D277B44" w:rsidR="004412E5" w:rsidRPr="004412E5" w:rsidRDefault="004412E5" w:rsidP="00813258">
      <w:pPr>
        <w:pStyle w:val="podlnek"/>
        <w:suppressAutoHyphens/>
      </w:pPr>
      <w:r w:rsidRPr="004412E5">
        <w:t>Na základě tohoto zadáv</w:t>
      </w:r>
      <w:r>
        <w:t xml:space="preserve">acího řízení uzavře Zadavatel </w:t>
      </w:r>
      <w:r w:rsidR="00F8281E">
        <w:t xml:space="preserve">až </w:t>
      </w:r>
      <w:r>
        <w:t>s</w:t>
      </w:r>
      <w:r w:rsidRPr="004412E5">
        <w:t xml:space="preserve"> </w:t>
      </w:r>
      <w:r>
        <w:t>5 (pěti</w:t>
      </w:r>
      <w:r w:rsidRPr="004412E5">
        <w:t xml:space="preserve">) vybranými dodavateli, jejichž nabídky se na základě provedeného hodnocení a posouzení podmínek účasti v tomto zadávacím řízení umístí jako 1.- </w:t>
      </w:r>
      <w:r>
        <w:t>5</w:t>
      </w:r>
      <w:r w:rsidRPr="004412E5">
        <w:t>. v pořadí, Rámcovou dohodu, a to dle ustanovení § 169 ZZVZ.</w:t>
      </w:r>
    </w:p>
    <w:p w14:paraId="3132A5CD" w14:textId="619A7B95" w:rsidR="004412E5" w:rsidRPr="004412E5" w:rsidRDefault="004412E5" w:rsidP="00813258">
      <w:pPr>
        <w:pStyle w:val="podlnek"/>
        <w:suppressAutoHyphens/>
      </w:pPr>
      <w:r>
        <w:t>Nebude-li Z</w:t>
      </w:r>
      <w:r w:rsidRPr="004412E5">
        <w:t xml:space="preserve">adavatel schopen vybrat počet dodavatelů, který uvedl podle předchozího odstavce tohoto článku ZD (tj. </w:t>
      </w:r>
      <w:r>
        <w:t>5 dodavatelů</w:t>
      </w:r>
      <w:r w:rsidRPr="004412E5">
        <w:t>) z důvodu, že nebude podán dostatečný počet nabídek nebo tyto nabídky nesplní požadavky stanovené zákone</w:t>
      </w:r>
      <w:r>
        <w:t>m nebo Zadavatelem, je Z</w:t>
      </w:r>
      <w:r w:rsidRPr="004412E5">
        <w:t>adavatel oprávněn v souladu s ustanovením §</w:t>
      </w:r>
      <w:r>
        <w:t> </w:t>
      </w:r>
      <w:r w:rsidRPr="004412E5">
        <w:t xml:space="preserve">133 odst. 2 ZZVZ uzavřít Rámcovou dohodu pouze s těmi účastníky zadávacího řízení, kteří tyto požadavky splnili, tj. i s menším </w:t>
      </w:r>
      <w:r w:rsidR="009735A7" w:rsidRPr="004412E5">
        <w:t>počtem</w:t>
      </w:r>
      <w:r w:rsidRPr="004412E5">
        <w:t xml:space="preserve"> dodavatelů.</w:t>
      </w:r>
    </w:p>
    <w:p w14:paraId="7F0F772B" w14:textId="2F2DDBFF" w:rsidR="004412E5" w:rsidRPr="004412E5" w:rsidRDefault="004412E5" w:rsidP="00813258">
      <w:pPr>
        <w:pStyle w:val="podlnek"/>
        <w:suppressAutoHyphens/>
      </w:pPr>
      <w:r w:rsidRPr="004412E5">
        <w:t>Dílčí zakázky budou zadávány po dobu trvání Rámcové dohody dle ustanovení §</w:t>
      </w:r>
      <w:r>
        <w:t> </w:t>
      </w:r>
      <w:r w:rsidRPr="004412E5">
        <w:t xml:space="preserve">132 odst. 3 písm. b) </w:t>
      </w:r>
      <w:r>
        <w:t>ZZVZ</w:t>
      </w:r>
      <w:r w:rsidRPr="004412E5">
        <w:t xml:space="preserve">, tj. postupem bez obnovení soutěže mezi účastníky Rámcové </w:t>
      </w:r>
      <w:r w:rsidR="00E373D4">
        <w:t xml:space="preserve">dohody. Zadavatel bude zadávat dílčí </w:t>
      </w:r>
      <w:r w:rsidRPr="004412E5">
        <w:t>zakázky na základě postupné rotace vybraných dodavatelů, a to</w:t>
      </w:r>
      <w:r w:rsidR="00E6222E">
        <w:t xml:space="preserve"> způsobem uvedeným v čl. II. odst. 2 závazného vzoru R</w:t>
      </w:r>
      <w:r w:rsidR="00FA0327">
        <w:t xml:space="preserve">ámcové dohody, který je </w:t>
      </w:r>
      <w:r w:rsidR="00FA0327" w:rsidRPr="00544C4F">
        <w:t>P</w:t>
      </w:r>
      <w:r w:rsidR="00E6222E" w:rsidRPr="00544C4F">
        <w:t>řílohou č. 8 této Zadávací</w:t>
      </w:r>
      <w:r w:rsidR="00E6222E">
        <w:t xml:space="preserve"> dokumentace.</w:t>
      </w:r>
    </w:p>
    <w:p w14:paraId="5F19D87B" w14:textId="5644CC38" w:rsidR="004412E5" w:rsidRPr="004412E5" w:rsidRDefault="004412E5" w:rsidP="00813258">
      <w:pPr>
        <w:pStyle w:val="podlnek"/>
        <w:suppressAutoHyphens/>
        <w:rPr>
          <w:rFonts w:cs="Times New Roman"/>
          <w:szCs w:val="18"/>
        </w:rPr>
      </w:pPr>
      <w:r w:rsidRPr="004412E5">
        <w:rPr>
          <w:rFonts w:cs="Times New Roman"/>
          <w:szCs w:val="18"/>
        </w:rPr>
        <w:t xml:space="preserve">Dojde-li k uzavření Rámcové dohody </w:t>
      </w:r>
      <w:r>
        <w:rPr>
          <w:rFonts w:cs="Times New Roman"/>
          <w:szCs w:val="18"/>
        </w:rPr>
        <w:t>s méně než 5</w:t>
      </w:r>
      <w:r w:rsidRPr="004412E5">
        <w:rPr>
          <w:rFonts w:cs="Times New Roman"/>
          <w:szCs w:val="18"/>
        </w:rPr>
        <w:t xml:space="preserve"> dodavat</w:t>
      </w:r>
      <w:r>
        <w:rPr>
          <w:rFonts w:cs="Times New Roman"/>
          <w:szCs w:val="18"/>
        </w:rPr>
        <w:t>eli z důvodů uvedených v odst. 4.</w:t>
      </w:r>
      <w:r w:rsidR="00401F01">
        <w:rPr>
          <w:rFonts w:cs="Times New Roman"/>
          <w:szCs w:val="18"/>
        </w:rPr>
        <w:t>7</w:t>
      </w:r>
      <w:r>
        <w:rPr>
          <w:rFonts w:cs="Times New Roman"/>
          <w:szCs w:val="18"/>
        </w:rPr>
        <w:t xml:space="preserve">.2. </w:t>
      </w:r>
      <w:r w:rsidRPr="004412E5">
        <w:rPr>
          <w:rFonts w:cs="Times New Roman"/>
          <w:szCs w:val="18"/>
        </w:rPr>
        <w:t>tohoto článku, uplatní se</w:t>
      </w:r>
      <w:r>
        <w:rPr>
          <w:rFonts w:cs="Times New Roman"/>
          <w:szCs w:val="18"/>
        </w:rPr>
        <w:t xml:space="preserve"> pravidla uvedená v odst. 4.</w:t>
      </w:r>
      <w:r w:rsidR="00401F01">
        <w:rPr>
          <w:rFonts w:cs="Times New Roman"/>
          <w:szCs w:val="18"/>
        </w:rPr>
        <w:t>7</w:t>
      </w:r>
      <w:r>
        <w:rPr>
          <w:rFonts w:cs="Times New Roman"/>
          <w:szCs w:val="18"/>
        </w:rPr>
        <w:t xml:space="preserve">.3. </w:t>
      </w:r>
      <w:r w:rsidRPr="004412E5">
        <w:rPr>
          <w:rFonts w:cs="Times New Roman"/>
          <w:szCs w:val="18"/>
        </w:rPr>
        <w:t>tohoto článku</w:t>
      </w:r>
      <w:r>
        <w:rPr>
          <w:rFonts w:cs="Times New Roman"/>
          <w:szCs w:val="18"/>
        </w:rPr>
        <w:t xml:space="preserve"> Zadávací dokumentace</w:t>
      </w:r>
      <w:r w:rsidRPr="004412E5">
        <w:rPr>
          <w:rFonts w:cs="Times New Roman"/>
          <w:szCs w:val="18"/>
        </w:rPr>
        <w:t xml:space="preserve"> obdobně.</w:t>
      </w:r>
    </w:p>
    <w:p w14:paraId="51347559" w14:textId="6B7FCE36" w:rsidR="005D636E" w:rsidRPr="005D636E" w:rsidRDefault="00804BD8" w:rsidP="00813258">
      <w:pPr>
        <w:pStyle w:val="Normlnlnek"/>
        <w:suppressAutoHyphens/>
        <w:rPr>
          <w:rFonts w:eastAsia="Verdana"/>
          <w:noProof/>
        </w:rPr>
      </w:pPr>
      <w:r>
        <w:rPr>
          <w:bCs w:val="0"/>
          <w:color w:val="000000"/>
        </w:rPr>
        <w:t>D</w:t>
      </w:r>
      <w:r w:rsidRPr="00804BD8">
        <w:rPr>
          <w:bCs w:val="0"/>
          <w:color w:val="000000"/>
        </w:rPr>
        <w:t xml:space="preserve">oba trvání rámcové dohody a místo plnění </w:t>
      </w:r>
      <w:r>
        <w:rPr>
          <w:bCs w:val="0"/>
          <w:color w:val="000000"/>
        </w:rPr>
        <w:t xml:space="preserve">dílčích </w:t>
      </w:r>
      <w:r w:rsidRPr="00804BD8">
        <w:rPr>
          <w:bCs w:val="0"/>
          <w:color w:val="000000"/>
        </w:rPr>
        <w:t>zakázek</w:t>
      </w:r>
      <w:r w:rsidRPr="00FE1347" w:rsidDel="00B5710A">
        <w:rPr>
          <w:highlight w:val="yellow"/>
        </w:rPr>
        <w:t xml:space="preserve"> </w:t>
      </w:r>
    </w:p>
    <w:p w14:paraId="582F2B42" w14:textId="5D0888DF" w:rsidR="00804BD8" w:rsidRPr="00804BD8" w:rsidRDefault="00804BD8" w:rsidP="00813258">
      <w:pPr>
        <w:pStyle w:val="Normlnodstavec"/>
        <w:suppressAutoHyphens/>
      </w:pPr>
      <w:r>
        <w:lastRenderedPageBreak/>
        <w:t xml:space="preserve"> </w:t>
      </w:r>
      <w:r w:rsidRPr="00804BD8">
        <w:t xml:space="preserve">Rámcová dohoda bude uzavřena </w:t>
      </w:r>
      <w:r>
        <w:t xml:space="preserve">na období 3 let </w:t>
      </w:r>
      <w:r w:rsidRPr="00804BD8">
        <w:t xml:space="preserve">od nabytí její účinnosti nebo do vyčerpání finančího limitu ve výši </w:t>
      </w:r>
      <w:r>
        <w:t>180</w:t>
      </w:r>
      <w:r w:rsidRPr="00804BD8">
        <w:t xml:space="preserve"> 000 000,- Kč bez DPH, dle toho, která ze skutečností nastane dříve. Rámcová dohoda uzavřená na základě tohoto zadávacího řízení nabude platnosti okamžikem podpisu poslední ze smluvních stran a účinnosti nabude dnem jejího uveřejnění v registru smluv.</w:t>
      </w:r>
    </w:p>
    <w:p w14:paraId="32897192" w14:textId="73349DA8" w:rsidR="00761DAB" w:rsidRPr="008D3BD5" w:rsidRDefault="005D636E" w:rsidP="00813258">
      <w:pPr>
        <w:pStyle w:val="Normlnodstavec"/>
        <w:suppressAutoHyphens/>
      </w:pPr>
      <w:r w:rsidRPr="008D3BD5">
        <w:t xml:space="preserve">Místo plnění </w:t>
      </w:r>
      <w:r w:rsidR="008D3BD5">
        <w:t>dílčích zakázek</w:t>
      </w:r>
      <w:r w:rsidR="00761DAB" w:rsidRPr="008D3BD5">
        <w:t xml:space="preserve">: </w:t>
      </w:r>
      <w:r w:rsidR="008D3BD5">
        <w:t>n</w:t>
      </w:r>
      <w:r w:rsidR="008D3BD5" w:rsidRPr="00E55630">
        <w:t xml:space="preserve">estabilní </w:t>
      </w:r>
      <w:r w:rsidR="00761DAB" w:rsidRPr="00E55630">
        <w:t>úseky trati v obvodu Sprá</w:t>
      </w:r>
      <w:r w:rsidR="00E33A04" w:rsidRPr="00E55630">
        <w:t>vy železnic, státní  organizace na území České republiky.</w:t>
      </w:r>
      <w:r w:rsidR="008D3BD5">
        <w:t xml:space="preserve"> </w:t>
      </w:r>
      <w:r w:rsidR="008D3BD5" w:rsidRPr="008D3BD5">
        <w:t>Přesná místa plnění budou blíže specifikována při zadávání dílčích veřejných zakázek.</w:t>
      </w:r>
    </w:p>
    <w:p w14:paraId="4BEDD54F" w14:textId="37029900" w:rsidR="00AD1854" w:rsidRDefault="00AD1854" w:rsidP="00813258">
      <w:pPr>
        <w:pStyle w:val="Normlnlnek"/>
        <w:suppressAutoHyphens/>
      </w:pPr>
      <w:bookmarkStart w:id="5" w:name="_Toc59538672"/>
      <w:r>
        <w:t>S</w:t>
      </w:r>
      <w:r w:rsidR="00F60882">
        <w:t xml:space="preserve">ociálně a environmentálně odpovědné zadávání, inovace </w:t>
      </w:r>
      <w:bookmarkEnd w:id="5"/>
    </w:p>
    <w:p w14:paraId="6F9144FD" w14:textId="77777777" w:rsidR="00AD1854" w:rsidRDefault="00AD1854" w:rsidP="00813258">
      <w:pPr>
        <w:pStyle w:val="Normlnodstavec"/>
        <w:suppressAutoHyphens/>
      </w:pPr>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3C7BA9B4" w14:textId="291BCF5E" w:rsidR="00AD1854" w:rsidRPr="00544C4F" w:rsidRDefault="00AD1854" w:rsidP="00813258">
      <w:pPr>
        <w:pStyle w:val="Normlnodstavec"/>
        <w:suppressAutoHyphens/>
      </w:pPr>
      <w:r w:rsidRPr="00F211D3">
        <w:t xml:space="preserve">Zadavatel aplikuje v zadávacím řízení níže uvedené prvky odpovědného zadávání. Použití jiných prvků odpovědného zadávání, které byly zadavateli známy při vytváření této zadávací dokumentace, není vzhledem k povaze a smyslu zakázky možné </w:t>
      </w:r>
      <w:r w:rsidR="00A24639">
        <w:t>aplikovat</w:t>
      </w:r>
      <w:r w:rsidR="000C17F7">
        <w:t>. Předmětem dílčích veřejných zakázek jsou</w:t>
      </w:r>
      <w:r w:rsidR="00A24639">
        <w:t xml:space="preserve"> </w:t>
      </w:r>
      <w:r w:rsidR="000C17F7">
        <w:t>specializované projekční i stavební pr</w:t>
      </w:r>
      <w:r w:rsidR="00ED6BE5">
        <w:t>á</w:t>
      </w:r>
      <w:r w:rsidR="000C17F7">
        <w:t>ce</w:t>
      </w:r>
      <w:r w:rsidR="00A24639">
        <w:t xml:space="preserve">, </w:t>
      </w:r>
      <w:r w:rsidR="00567604">
        <w:t xml:space="preserve">vč. prací v provozované železniční dopravní cestě, </w:t>
      </w:r>
      <w:r w:rsidR="00567604" w:rsidRPr="00277584">
        <w:t xml:space="preserve">které mohou provádět pouze </w:t>
      </w:r>
      <w:r w:rsidR="00567604">
        <w:t>dodavatelé mající</w:t>
      </w:r>
      <w:r w:rsidR="00567604" w:rsidRPr="00277584">
        <w:t xml:space="preserve"> k dispozici erudované odborníky</w:t>
      </w:r>
      <w:r w:rsidR="00ED6BE5">
        <w:t xml:space="preserve"> v různých odvětví</w:t>
      </w:r>
      <w:r w:rsidR="000C17F7">
        <w:t xml:space="preserve">, </w:t>
      </w:r>
      <w:r w:rsidR="000C17F7" w:rsidRPr="00277584">
        <w:t>kteří mají požadovaná osvědčení</w:t>
      </w:r>
      <w:r w:rsidR="000C17F7">
        <w:t xml:space="preserve">, </w:t>
      </w:r>
      <w:r w:rsidR="000C17F7" w:rsidRPr="00544C4F">
        <w:t xml:space="preserve">vzdělání, odbornou praxi (viz požadavky na realizační tým uvedené v čl. </w:t>
      </w:r>
      <w:r w:rsidR="00B80EA1" w:rsidRPr="00544C4F">
        <w:t>12.2</w:t>
      </w:r>
      <w:r w:rsidR="000C17F7" w:rsidRPr="00544C4F">
        <w:t xml:space="preserve"> této Zadávací dokumentace), za </w:t>
      </w:r>
      <w:r w:rsidR="00ED6BE5" w:rsidRPr="00544C4F">
        <w:t>použití standartních metod a způsobem provedení pro daná odvětví typická.</w:t>
      </w:r>
    </w:p>
    <w:p w14:paraId="6ECBFAF1" w14:textId="4A1C04E1" w:rsidR="00207035" w:rsidRPr="00544C4F" w:rsidRDefault="00207035" w:rsidP="00813258">
      <w:pPr>
        <w:pStyle w:val="podlnek"/>
        <w:suppressAutoHyphens/>
      </w:pPr>
      <w:r w:rsidRPr="00544C4F">
        <w:t>Zadavatel aplikuje následující prvky odpovědného zadávání:</w:t>
      </w:r>
    </w:p>
    <w:p w14:paraId="2423D3F6" w14:textId="73486CD6" w:rsidR="00207035" w:rsidRPr="0048272C" w:rsidRDefault="00207035" w:rsidP="001C0415">
      <w:pPr>
        <w:pStyle w:val="Normlnlnek"/>
        <w:numPr>
          <w:ilvl w:val="3"/>
          <w:numId w:val="35"/>
        </w:numPr>
        <w:suppressAutoHyphens/>
        <w:ind w:left="1843"/>
        <w:rPr>
          <w:u w:val="single"/>
          <w:lang w:eastAsia="cs-CZ"/>
        </w:rPr>
      </w:pPr>
      <w:r w:rsidRPr="0048272C">
        <w:rPr>
          <w:b w:val="0"/>
          <w:u w:val="single"/>
          <w:lang w:eastAsia="cs-CZ"/>
        </w:rPr>
        <w:t>Podpora důstojných pracovních podmínek a bezpečnosti práce</w:t>
      </w:r>
    </w:p>
    <w:p w14:paraId="0D873D2B" w14:textId="77777777"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t>Zadavatel požaduje, aby dodavatel při realizaci stavebních prací pro zadavatele zajistil dodržování veškerých právních předpisů České republiky s důrazem na legální zaměstnávání, spravedlivé odměňování a dodržování bezpečnosti a ochrany zdraví při práci, přičemž uvedené je dodavatel povinen zajistit i u svých poddodavatelů.</w:t>
      </w:r>
    </w:p>
    <w:p w14:paraId="184241F6" w14:textId="3240BF8B"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t xml:space="preserve">Prvek odpovědného zadávání a povinnosti dodavatele s ním spojené zadavatel definoval v následujících ustanoveních závazného vzoru rámcové dohody, který je přílohou č. </w:t>
      </w:r>
      <w:r w:rsidR="00B80EA1" w:rsidRPr="0048272C">
        <w:rPr>
          <w:rFonts w:eastAsia="Times New Roman"/>
          <w:lang w:eastAsia="cs-CZ"/>
        </w:rPr>
        <w:t>8</w:t>
      </w:r>
      <w:r w:rsidRPr="0048272C">
        <w:rPr>
          <w:rFonts w:eastAsia="Times New Roman"/>
          <w:lang w:eastAsia="cs-CZ"/>
        </w:rPr>
        <w:t xml:space="preserve"> této Zadávací dokumentace:</w:t>
      </w:r>
    </w:p>
    <w:p w14:paraId="4EA45137" w14:textId="7CCEC078"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t xml:space="preserve">V článku X. odst. 2 rámcové dohody. </w:t>
      </w:r>
    </w:p>
    <w:p w14:paraId="10CC893E" w14:textId="77777777" w:rsidR="00207035" w:rsidRPr="0048272C" w:rsidRDefault="00207035" w:rsidP="001C0415">
      <w:pPr>
        <w:pStyle w:val="Normlnlnek"/>
        <w:numPr>
          <w:ilvl w:val="3"/>
          <w:numId w:val="35"/>
        </w:numPr>
        <w:suppressAutoHyphens/>
        <w:ind w:left="1843"/>
        <w:rPr>
          <w:u w:val="single"/>
          <w:lang w:eastAsia="cs-CZ"/>
        </w:rPr>
      </w:pPr>
      <w:r w:rsidRPr="0048272C">
        <w:rPr>
          <w:b w:val="0"/>
          <w:u w:val="single"/>
          <w:lang w:eastAsia="cs-CZ"/>
        </w:rPr>
        <w:t>Rovnocenné platební podmínky v rámci dodavatelského řetězce</w:t>
      </w:r>
    </w:p>
    <w:p w14:paraId="11B9D655" w14:textId="77777777"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lastRenderedPageBreak/>
        <w:t>Zadavatel požaduje, aby dodavatel při realizaci stavebních prací pro zadavatele zajistil rovnocenné platební podmínky, jako má sjednány dodavatel se zadavatelem.</w:t>
      </w:r>
    </w:p>
    <w:p w14:paraId="54C352DF" w14:textId="1E752C1A"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t xml:space="preserve">Prvek odpovědného zadávání a povinnosti dodavatele s ním spojené zadavatel definoval v následujících ustanoveních závazného vzoru rámcové dohody, který je přílohou č. </w:t>
      </w:r>
      <w:r w:rsidR="00B80EA1" w:rsidRPr="0048272C">
        <w:rPr>
          <w:rFonts w:eastAsia="Times New Roman"/>
          <w:lang w:eastAsia="cs-CZ"/>
        </w:rPr>
        <w:t>8</w:t>
      </w:r>
      <w:r w:rsidRPr="0048272C">
        <w:rPr>
          <w:rFonts w:eastAsia="Times New Roman"/>
          <w:lang w:eastAsia="cs-CZ"/>
        </w:rPr>
        <w:t xml:space="preserve"> této Zadávací dokumentace:</w:t>
      </w:r>
    </w:p>
    <w:p w14:paraId="059C5FAB" w14:textId="78A7E54D"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t xml:space="preserve">V článku X. odst. </w:t>
      </w:r>
      <w:r w:rsidR="00B80EA1" w:rsidRPr="0048272C">
        <w:rPr>
          <w:rFonts w:eastAsia="Times New Roman"/>
          <w:lang w:eastAsia="cs-CZ"/>
        </w:rPr>
        <w:t>3</w:t>
      </w:r>
      <w:r w:rsidRPr="0048272C">
        <w:rPr>
          <w:rFonts w:eastAsia="Times New Roman"/>
          <w:lang w:eastAsia="cs-CZ"/>
        </w:rPr>
        <w:t xml:space="preserve"> rámcové dohody.</w:t>
      </w:r>
    </w:p>
    <w:p w14:paraId="65DDF10D" w14:textId="77777777" w:rsidR="00170002" w:rsidRPr="0048272C" w:rsidRDefault="005D636E" w:rsidP="00813258">
      <w:pPr>
        <w:pStyle w:val="Normlnlnek"/>
        <w:suppressAutoHyphens/>
      </w:pPr>
      <w:r w:rsidRPr="0048272C">
        <w:t>Prohlídka místa plnění:</w:t>
      </w:r>
    </w:p>
    <w:p w14:paraId="3F53E3E8" w14:textId="54BD022F" w:rsidR="005D636E" w:rsidRPr="004E2751" w:rsidRDefault="005D636E" w:rsidP="00813258">
      <w:pPr>
        <w:pStyle w:val="Normlnodstavec"/>
        <w:suppressAutoHyphens/>
      </w:pPr>
      <w:r w:rsidRPr="004E2751">
        <w:rPr>
          <w:u w:color="000000"/>
          <w:bdr w:val="nil"/>
        </w:rPr>
        <w:t xml:space="preserve">Zadavatel </w:t>
      </w:r>
      <w:r w:rsidR="003B2F03" w:rsidRPr="004E2751">
        <w:rPr>
          <w:u w:color="000000"/>
          <w:bdr w:val="nil"/>
        </w:rPr>
        <w:t xml:space="preserve">neprovádí </w:t>
      </w:r>
      <w:r w:rsidRPr="004E2751">
        <w:rPr>
          <w:u w:color="000000"/>
          <w:bdr w:val="nil"/>
        </w:rPr>
        <w:t>prohlídku místa plnění ve smyslu ustanovení § 97 ZZVZ, neboť její uskutečnění není pro účely průběhu zadávacího řízení či plnění veřejné zakázky nezbytné.</w:t>
      </w:r>
    </w:p>
    <w:p w14:paraId="105B1BDE" w14:textId="77777777" w:rsidR="005D636E" w:rsidRPr="005D636E" w:rsidRDefault="005D636E" w:rsidP="00813258">
      <w:pPr>
        <w:pStyle w:val="Normlnlnek"/>
        <w:suppressAutoHyphens/>
      </w:pPr>
      <w:r w:rsidRPr="005D636E">
        <w:t>Požadavky Zadavatele na kvalifikaci dodavatelů</w:t>
      </w:r>
    </w:p>
    <w:p w14:paraId="1248CC4C" w14:textId="77777777" w:rsidR="005D636E" w:rsidRDefault="005D636E" w:rsidP="00813258">
      <w:pPr>
        <w:pStyle w:val="Normlnodstavec"/>
        <w:suppressAutoHyphens/>
      </w:pPr>
      <w:r w:rsidRPr="005D636E">
        <w:t xml:space="preserve">Zadavatel požaduje dle § 73 ZZVZ po účastnících zadávacího řízení předložení dokladů a informací k prokázání splnění kvalifikace. </w:t>
      </w:r>
    </w:p>
    <w:p w14:paraId="7699ED13" w14:textId="59805EB2" w:rsidR="00266FF5" w:rsidRDefault="00266FF5" w:rsidP="00813258">
      <w:pPr>
        <w:pStyle w:val="Normlnodstavec"/>
        <w:suppressAutoHyphens/>
      </w:pPr>
      <w:r>
        <w:t xml:space="preserve">Účastníci jsou povinni prokázat kvalifikaci v rámci </w:t>
      </w:r>
      <w:r w:rsidR="006C4ADE">
        <w:t>nabídky</w:t>
      </w:r>
      <w:r>
        <w:t>.</w:t>
      </w:r>
    </w:p>
    <w:p w14:paraId="185134C4" w14:textId="03D17E5C" w:rsidR="00782A4E" w:rsidRPr="005D636E" w:rsidRDefault="00782A4E" w:rsidP="00813258">
      <w:pPr>
        <w:pStyle w:val="Normlnodstavec"/>
        <w:suppressAutoHyphens/>
      </w:pPr>
      <w:r w:rsidRPr="00782A4E">
        <w:t>V případě, že je předmětem zadávacího řízení uzavření rámcové dohody, a nikoli zadání veřejné zakázky, jsou pro účely tohoto bodu zadávací dokumentace a jeho podbodů analogicky používány pojmy „veřejná zakázka“ a „zadání veřejné zakázky“, přičemž pokud jsou tyto pojmy použity ve vztahu k předmětu veřejné zakázky, rozumí se tímto předmět dílčích veřejných zakázek zadávaných na základě rámcové dohody.</w:t>
      </w:r>
    </w:p>
    <w:p w14:paraId="0DD23F60" w14:textId="77777777" w:rsidR="005D636E" w:rsidRPr="00307AD1" w:rsidRDefault="005D636E" w:rsidP="00813258">
      <w:pPr>
        <w:pStyle w:val="Normlnodstavec"/>
        <w:suppressAutoHyphens/>
        <w:rPr>
          <w:b/>
          <w:u w:val="single"/>
        </w:rPr>
      </w:pPr>
      <w:r w:rsidRPr="00307AD1">
        <w:rPr>
          <w:b/>
          <w:u w:val="single"/>
        </w:rPr>
        <w:t>Kritéria kvalifikace</w:t>
      </w:r>
    </w:p>
    <w:p w14:paraId="55D60F74" w14:textId="77777777" w:rsidR="005D636E" w:rsidRPr="005D636E" w:rsidRDefault="005D636E" w:rsidP="00813258">
      <w:pPr>
        <w:keepNext/>
        <w:keepLines/>
        <w:tabs>
          <w:tab w:val="left" w:pos="1361"/>
        </w:tabs>
        <w:suppressAutoHyphens/>
        <w:spacing w:line="264" w:lineRule="auto"/>
        <w:ind w:left="1077"/>
        <w:jc w:val="both"/>
        <w:rPr>
          <w:rFonts w:eastAsia="Verdana" w:cs="Times New Roman"/>
          <w:noProof/>
          <w:szCs w:val="18"/>
        </w:rPr>
      </w:pPr>
      <w:r w:rsidRPr="005D636E">
        <w:rPr>
          <w:rFonts w:eastAsia="Verdana" w:cs="Times New Roman"/>
          <w:noProof/>
          <w:szCs w:val="18"/>
        </w:rPr>
        <w:t xml:space="preserve">Zadavatel požaduje, aby dodavatelé prokázali </w:t>
      </w:r>
      <w:r w:rsidR="00A373AA">
        <w:rPr>
          <w:rFonts w:eastAsia="Verdana" w:cs="Times New Roman"/>
          <w:noProof/>
          <w:szCs w:val="18"/>
        </w:rPr>
        <w:t>následující</w:t>
      </w:r>
      <w:r w:rsidRPr="005D636E">
        <w:rPr>
          <w:rFonts w:eastAsia="Verdana" w:cs="Times New Roman"/>
          <w:noProof/>
          <w:szCs w:val="18"/>
        </w:rPr>
        <w:t>:</w:t>
      </w:r>
    </w:p>
    <w:p w14:paraId="101BBD38" w14:textId="77777777" w:rsidR="005D636E" w:rsidRPr="005D636E" w:rsidRDefault="005D636E" w:rsidP="00813258">
      <w:pPr>
        <w:keepNext/>
        <w:keepLines/>
        <w:tabs>
          <w:tab w:val="left" w:pos="1361"/>
        </w:tabs>
        <w:suppressAutoHyphens/>
        <w:spacing w:line="264" w:lineRule="auto"/>
        <w:ind w:left="1276"/>
        <w:jc w:val="both"/>
        <w:rPr>
          <w:rFonts w:eastAsia="Verdana" w:cs="Times New Roman"/>
          <w:noProof/>
          <w:szCs w:val="18"/>
        </w:rPr>
      </w:pPr>
      <w:r w:rsidRPr="005D636E">
        <w:rPr>
          <w:rFonts w:eastAsia="Verdana" w:cs="Times New Roman"/>
          <w:noProof/>
          <w:szCs w:val="18"/>
        </w:rPr>
        <w:t>a) svou základní způsobilost dle § 74 a § 75 ZZVZ</w:t>
      </w:r>
      <w:r w:rsidR="00530A60">
        <w:rPr>
          <w:rFonts w:eastAsia="Verdana" w:cs="Times New Roman"/>
          <w:noProof/>
          <w:szCs w:val="18"/>
        </w:rPr>
        <w:t>;</w:t>
      </w:r>
      <w:r w:rsidRPr="005D636E">
        <w:rPr>
          <w:rFonts w:eastAsia="Verdana" w:cs="Times New Roman"/>
          <w:noProof/>
          <w:szCs w:val="18"/>
        </w:rPr>
        <w:t xml:space="preserve"> </w:t>
      </w:r>
    </w:p>
    <w:p w14:paraId="1336CC49" w14:textId="77777777" w:rsidR="005D636E" w:rsidRPr="005D636E" w:rsidRDefault="005D636E" w:rsidP="00813258">
      <w:pPr>
        <w:keepNext/>
        <w:keepLines/>
        <w:tabs>
          <w:tab w:val="left" w:pos="1361"/>
        </w:tabs>
        <w:suppressAutoHyphens/>
        <w:spacing w:line="264" w:lineRule="auto"/>
        <w:ind w:left="1276"/>
        <w:jc w:val="both"/>
        <w:rPr>
          <w:rFonts w:eastAsia="Verdana" w:cs="Times New Roman"/>
          <w:noProof/>
          <w:szCs w:val="18"/>
        </w:rPr>
      </w:pPr>
      <w:r w:rsidRPr="005D636E">
        <w:rPr>
          <w:rFonts w:eastAsia="Verdana" w:cs="Times New Roman"/>
          <w:noProof/>
          <w:szCs w:val="18"/>
        </w:rPr>
        <w:t>b) svou profesní způsobilost dle § 77 ZZVZ</w:t>
      </w:r>
      <w:r w:rsidR="00530A60">
        <w:rPr>
          <w:rFonts w:eastAsia="Verdana" w:cs="Times New Roman"/>
          <w:noProof/>
          <w:szCs w:val="18"/>
        </w:rPr>
        <w:t>;</w:t>
      </w:r>
      <w:r w:rsidRPr="005D636E">
        <w:rPr>
          <w:rFonts w:eastAsia="Verdana" w:cs="Times New Roman"/>
          <w:noProof/>
          <w:szCs w:val="18"/>
        </w:rPr>
        <w:t xml:space="preserve"> </w:t>
      </w:r>
    </w:p>
    <w:p w14:paraId="36F04507" w14:textId="584E1B36" w:rsidR="005D636E" w:rsidRPr="0035002A" w:rsidRDefault="0035002A" w:rsidP="00813258">
      <w:pPr>
        <w:keepNext/>
        <w:keepLines/>
        <w:tabs>
          <w:tab w:val="left" w:pos="1361"/>
        </w:tabs>
        <w:suppressAutoHyphens/>
        <w:spacing w:line="264" w:lineRule="auto"/>
        <w:ind w:left="1276"/>
        <w:jc w:val="both"/>
        <w:rPr>
          <w:rFonts w:eastAsia="Verdana" w:cs="Times New Roman"/>
          <w:noProof/>
          <w:szCs w:val="18"/>
        </w:rPr>
      </w:pPr>
      <w:r w:rsidRPr="0035002A">
        <w:rPr>
          <w:rFonts w:eastAsia="Verdana" w:cs="Times New Roman"/>
          <w:noProof/>
          <w:szCs w:val="18"/>
        </w:rPr>
        <w:t xml:space="preserve">c) </w:t>
      </w:r>
      <w:r w:rsidR="005D636E" w:rsidRPr="0035002A">
        <w:rPr>
          <w:rFonts w:eastAsia="Verdana" w:cs="Times New Roman"/>
          <w:noProof/>
          <w:szCs w:val="18"/>
        </w:rPr>
        <w:t xml:space="preserve">svou technickou </w:t>
      </w:r>
      <w:r w:rsidRPr="0035002A">
        <w:rPr>
          <w:rFonts w:eastAsia="Verdana" w:cs="Times New Roman"/>
          <w:noProof/>
          <w:szCs w:val="18"/>
        </w:rPr>
        <w:t xml:space="preserve">kvalifikaci dle § 79 </w:t>
      </w:r>
      <w:r w:rsidR="003D592F">
        <w:rPr>
          <w:rFonts w:eastAsia="Verdana" w:cs="Times New Roman"/>
          <w:noProof/>
          <w:szCs w:val="18"/>
        </w:rPr>
        <w:t xml:space="preserve">a § 167 odst. 1 </w:t>
      </w:r>
      <w:r w:rsidRPr="0035002A">
        <w:rPr>
          <w:rFonts w:eastAsia="Verdana" w:cs="Times New Roman"/>
          <w:noProof/>
          <w:szCs w:val="18"/>
        </w:rPr>
        <w:t>ZZVZ.</w:t>
      </w:r>
    </w:p>
    <w:p w14:paraId="00FCEF9B" w14:textId="77777777" w:rsidR="00307AD1" w:rsidRPr="0030588A" w:rsidRDefault="005D636E" w:rsidP="00813258">
      <w:pPr>
        <w:pStyle w:val="Normlnodstavec"/>
        <w:suppressAutoHyphens/>
        <w:rPr>
          <w:rFonts w:cs="Times New Roman"/>
          <w:b/>
          <w:szCs w:val="18"/>
        </w:rPr>
      </w:pPr>
      <w:r w:rsidRPr="0030588A">
        <w:rPr>
          <w:b/>
        </w:rPr>
        <w:t>Forma prokazování splnění kvalifikace</w:t>
      </w:r>
    </w:p>
    <w:p w14:paraId="0280AC1C" w14:textId="77777777" w:rsidR="005D636E" w:rsidRPr="0030588A" w:rsidRDefault="005D636E" w:rsidP="00813258">
      <w:pPr>
        <w:pStyle w:val="podlnek"/>
        <w:suppressAutoHyphens/>
      </w:pPr>
      <w:r w:rsidRPr="0030588A">
        <w:t>Dodavatel prokáže splnění kvalifikace ve všech případech příslušnými doklady, pro dostatečné prokázání postačuje předložení těchto dokladů formou prostých kopií.</w:t>
      </w:r>
    </w:p>
    <w:p w14:paraId="1D575464" w14:textId="77777777" w:rsidR="005D636E" w:rsidRPr="005D636E" w:rsidRDefault="005D636E" w:rsidP="00813258">
      <w:pPr>
        <w:pStyle w:val="podlnek"/>
        <w:suppressAutoHyphens/>
        <w:rPr>
          <w:rFonts w:eastAsia="Verdana"/>
          <w:noProof/>
        </w:rPr>
      </w:pPr>
      <w:r w:rsidRPr="005D636E">
        <w:rPr>
          <w:rFonts w:eastAsia="Verdana"/>
          <w:noProof/>
        </w:rPr>
        <w:t>Za účelem prokázání kvalifikace Zadavatel přednostně vyžaduje doklady evidované v systému, který identifikuje doklady k prokázání splnění kvalifikace (systém e-Certis).</w:t>
      </w:r>
    </w:p>
    <w:p w14:paraId="3A4D315E" w14:textId="13C017E4" w:rsidR="005D636E" w:rsidRPr="005D636E" w:rsidRDefault="005D636E" w:rsidP="00813258">
      <w:pPr>
        <w:pStyle w:val="podlnek"/>
        <w:suppressAutoHyphens/>
        <w:rPr>
          <w:rFonts w:eastAsia="Verdana"/>
          <w:noProof/>
        </w:rPr>
      </w:pPr>
      <w:r w:rsidRPr="005D636E">
        <w:rPr>
          <w:rFonts w:eastAsia="Verdana"/>
          <w:noProof/>
        </w:rPr>
        <w:t xml:space="preserve">Zadavatel vylučuje možnost, aby dodavatelé pro účely podání </w:t>
      </w:r>
      <w:r w:rsidR="00BC06D7">
        <w:rPr>
          <w:rFonts w:eastAsia="Verdana"/>
          <w:noProof/>
        </w:rPr>
        <w:t>nabídky</w:t>
      </w:r>
      <w:r w:rsidR="00EE50D2" w:rsidRPr="005D636E">
        <w:rPr>
          <w:rFonts w:eastAsia="Verdana"/>
          <w:noProof/>
        </w:rPr>
        <w:t xml:space="preserve"> </w:t>
      </w:r>
      <w:r w:rsidRPr="005D636E">
        <w:rPr>
          <w:rFonts w:eastAsia="Verdana"/>
          <w:noProof/>
        </w:rPr>
        <w:t xml:space="preserve">požadované doklady o kvalifikaci dle </w:t>
      </w:r>
      <w:r w:rsidRPr="002C2967">
        <w:rPr>
          <w:rFonts w:eastAsia="Verdana"/>
          <w:noProof/>
        </w:rPr>
        <w:t xml:space="preserve">čl. </w:t>
      </w:r>
      <w:r w:rsidR="006C4ADE" w:rsidRPr="002C2967">
        <w:rPr>
          <w:rFonts w:eastAsia="Verdana"/>
          <w:noProof/>
        </w:rPr>
        <w:t>9 a 10</w:t>
      </w:r>
      <w:r w:rsidR="00E55630" w:rsidRPr="002C2967">
        <w:rPr>
          <w:rFonts w:eastAsia="Verdana"/>
          <w:noProof/>
        </w:rPr>
        <w:t xml:space="preserve"> </w:t>
      </w:r>
      <w:r w:rsidRPr="002C2967">
        <w:rPr>
          <w:rFonts w:eastAsia="Verdana"/>
          <w:noProof/>
        </w:rPr>
        <w:t>této ZD nahradili</w:t>
      </w:r>
      <w:r w:rsidRPr="005D636E">
        <w:rPr>
          <w:rFonts w:eastAsia="Verdana"/>
          <w:noProof/>
        </w:rPr>
        <w:t xml:space="preserve"> ZD čestným prohlášením dle § 86 ZZVZ.</w:t>
      </w:r>
    </w:p>
    <w:p w14:paraId="3E6BB4B5" w14:textId="77777777" w:rsidR="005D636E" w:rsidRPr="005D636E" w:rsidRDefault="005D636E" w:rsidP="00813258">
      <w:pPr>
        <w:pStyle w:val="podlnek"/>
        <w:suppressAutoHyphens/>
        <w:rPr>
          <w:rFonts w:eastAsia="Verdana"/>
          <w:noProof/>
        </w:rPr>
      </w:pPr>
      <w:r w:rsidRPr="005D636E">
        <w:rPr>
          <w:rFonts w:eastAsia="Verdana"/>
          <w:noProof/>
        </w:rPr>
        <w:lastRenderedPageBreak/>
        <w:t xml:space="preserve">Dodavatel může nahradit požadované doklady jednotným evropským osvědčením pro veřejné zakázky ve smyslu § 87 ZZVZ. Vzor jednotného evropského osvědčení je stanoven prováděcím nařízením Komise (EU) 2016/7 ze dne 5. ledna 2016, kterým se zavádí standardní formulář jednotného evropského osvědčení pro veřejné zakázky (dostupný např. na internetové adrese: </w:t>
      </w:r>
      <w:hyperlink r:id="rId12" w:history="1">
        <w:r w:rsidRPr="005D636E">
          <w:rPr>
            <w:rFonts w:eastAsia="Verdana"/>
            <w:noProof/>
            <w:color w:val="0563C1"/>
            <w:u w:val="single"/>
          </w:rPr>
          <w:t>http://eur-lex.europa.eu/legal-content/CS/TXT/?uri=uriserv%3AOJ.L_.2016.003.01.0016.01. CES</w:t>
        </w:r>
      </w:hyperlink>
      <w:r w:rsidRPr="005D636E">
        <w:rPr>
          <w:rFonts w:eastAsia="Verdana"/>
          <w:noProof/>
        </w:rPr>
        <w:t>).</w:t>
      </w:r>
    </w:p>
    <w:p w14:paraId="450065E9" w14:textId="77777777" w:rsidR="005D636E" w:rsidRPr="005D636E" w:rsidRDefault="005D636E" w:rsidP="00813258">
      <w:pPr>
        <w:pStyle w:val="podlnek"/>
        <w:suppressAutoHyphens/>
        <w:rPr>
          <w:rFonts w:eastAsia="Verdana"/>
          <w:noProof/>
        </w:rPr>
      </w:pPr>
      <w:r w:rsidRPr="005D636E">
        <w:rPr>
          <w:rFonts w:eastAsia="Verdana"/>
          <w:noProof/>
        </w:rPr>
        <w:t>Dodavatel není povinen předložit Zadavateli doklady osvědčující skutečnosti obsažené v jednotném evropském osvědčení pro veřejné zakázky, pokud Zadavateli sdělí, že mu je již předložil v předchozím zadávacím řízení, za podmínky, že identifikuje dané zadávací řízení.</w:t>
      </w:r>
    </w:p>
    <w:p w14:paraId="3B527389" w14:textId="77777777" w:rsidR="005D636E" w:rsidRPr="005D636E" w:rsidRDefault="005D636E" w:rsidP="00813258">
      <w:pPr>
        <w:pStyle w:val="podlnek"/>
        <w:suppressAutoHyphens/>
        <w:rPr>
          <w:rFonts w:eastAsia="Verdana"/>
          <w:noProof/>
        </w:rPr>
      </w:pPr>
      <w:r w:rsidRPr="005D636E">
        <w:rPr>
          <w:rFonts w:eastAsia="Verdana"/>
          <w:noProof/>
        </w:rPr>
        <w:t xml:space="preserve">Povinnost předložit doklad může dodavatel splnit odkazem na odpovídající informace vedené v informačním systému veřejné správy ve smyslu </w:t>
      </w:r>
      <w:r w:rsidRPr="005D636E">
        <w:rPr>
          <w:rFonts w:eastAsia="Verdana"/>
          <w:i/>
          <w:noProof/>
        </w:rPr>
        <w:t>zákona č. 365/2000 Sb., o informačních systémech veřejné správy</w:t>
      </w:r>
      <w:r w:rsidRPr="005D636E">
        <w:rPr>
          <w:rFonts w:eastAsia="Verdana"/>
          <w:noProof/>
        </w:rPr>
        <w:t xml:space="preserve"> nebo v obdobném systému vedeném v jiném členském státu, který umožňuje neomezený dálkový přístup. Takový odkaz musí obsahovat internetovou adresu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65272B14" w14:textId="5048705C" w:rsidR="005D636E" w:rsidRPr="005D636E" w:rsidRDefault="005D636E" w:rsidP="00813258">
      <w:pPr>
        <w:pStyle w:val="podlnek"/>
        <w:suppressAutoHyphens/>
        <w:rPr>
          <w:rFonts w:eastAsia="Verdana"/>
          <w:noProof/>
        </w:rPr>
      </w:pPr>
      <w:r w:rsidRPr="005D636E">
        <w:rPr>
          <w:rFonts w:eastAsia="Verdana"/>
          <w:noProof/>
        </w:rPr>
        <w:t xml:space="preserve">Dodavatel předkládá doklady prokazující splnění kvalifikace ve formě prosté kopie. Vybraný dodavatel má povinnost postupem dle § 122 odst. 3 písm. a) ZZVZ před uzavřením </w:t>
      </w:r>
      <w:r w:rsidR="009309F6">
        <w:rPr>
          <w:rFonts w:eastAsia="Verdana"/>
          <w:noProof/>
        </w:rPr>
        <w:t>Rámcové dohody</w:t>
      </w:r>
      <w:r w:rsidR="009309F6" w:rsidRPr="005D636E">
        <w:rPr>
          <w:rFonts w:eastAsia="Verdana"/>
          <w:noProof/>
        </w:rPr>
        <w:t xml:space="preserve"> </w:t>
      </w:r>
      <w:r w:rsidRPr="005D636E">
        <w:rPr>
          <w:rFonts w:eastAsia="Verdana"/>
          <w:noProof/>
        </w:rPr>
        <w:t>Zadavateli předložit originály nebo ověřené kopie dokladů o kvalifikaci, pokud již nebyly v zadávacím řízení předloženy.</w:t>
      </w:r>
    </w:p>
    <w:p w14:paraId="2AAC9614" w14:textId="77777777" w:rsidR="005D636E" w:rsidRPr="005D636E" w:rsidRDefault="005D636E" w:rsidP="00813258">
      <w:pPr>
        <w:pStyle w:val="podlnek"/>
        <w:suppressAutoHyphens/>
        <w:rPr>
          <w:rFonts w:eastAsia="Verdana"/>
          <w:noProof/>
        </w:rPr>
      </w:pPr>
      <w:r w:rsidRPr="005D636E">
        <w:rPr>
          <w:rFonts w:eastAsia="Verdana"/>
          <w:noProof/>
        </w:rPr>
        <w:t>Doklady prokazující základní způsobilost podle § 74 ZZVZ a profesní způsobilost podle § 77 odst. 1 ZZVZ musí prokazovat splnění požadovaného kritéria způsobilosti nejpozději v době 3 měsíců přede dnem zahájení zadávacího řízení. Zadávací řízení bylo zahájeno prostřednictvím elektronického nástroje E-ZAK.</w:t>
      </w:r>
    </w:p>
    <w:p w14:paraId="3A0641C0" w14:textId="77777777" w:rsidR="005D636E" w:rsidRPr="005D636E" w:rsidRDefault="005D636E" w:rsidP="00813258">
      <w:pPr>
        <w:pStyle w:val="podlnek"/>
        <w:suppressAutoHyphens/>
        <w:rPr>
          <w:rFonts w:eastAsia="Verdana"/>
          <w:noProof/>
        </w:rPr>
      </w:pPr>
      <w:r w:rsidRPr="005D636E">
        <w:rPr>
          <w:rFonts w:eastAsia="Verdana"/>
          <w:noProof/>
        </w:rPr>
        <w:t>V případech, kdy Zadavatel v rámci prokázání splnění kvalifikace požaduje předložení čestného prohlášení dodavatele, musí takové čestné prohlášení obsahovat Zadavatelem požadované</w:t>
      </w:r>
      <w:r w:rsidR="0030588A">
        <w:rPr>
          <w:rFonts w:eastAsia="Verdana"/>
          <w:noProof/>
        </w:rPr>
        <w:t xml:space="preserve"> údaje</w:t>
      </w:r>
      <w:r w:rsidRPr="005D636E">
        <w:rPr>
          <w:rFonts w:eastAsia="Verdana"/>
          <w:noProof/>
        </w:rPr>
        <w:t>.</w:t>
      </w:r>
    </w:p>
    <w:p w14:paraId="60BBDB6C" w14:textId="5AF9EC8D" w:rsidR="00940EC2" w:rsidRPr="0051671E" w:rsidRDefault="005D636E" w:rsidP="00813258">
      <w:pPr>
        <w:pStyle w:val="podlnek"/>
        <w:suppressAutoHyphens/>
        <w:rPr>
          <w:rFonts w:eastAsia="Verdana"/>
          <w:noProof/>
        </w:rPr>
      </w:pPr>
      <w:r w:rsidRPr="005D636E">
        <w:rPr>
          <w:rFonts w:eastAsia="Verdana"/>
          <w:noProof/>
        </w:rPr>
        <w:t>Pokud ZZVZ nebo Zadavatel požaduje předložení dokladu podle právního řádu České republiky, může dodavatel předložit obdobný doklad podle právního řádu státu, ve kterém se tento doklad vydává. Tento doklad musí být předložen spolu s jeho překladem do českého jazyka. Bude-li mít Zadavatel pochybnosti o správnosti překladu, je oprávněn si vyžádat předložení úředně ověřeného překladu dokladu do českého jazyka tlumočníkem zapsaným do seznamu znalců a tlumočníků podle zákona č. 36/1997 Sb., o znalcích a tlumočnících, ve znění pozdějších předpisů. Povinnost připojit k dokladům překlad do českého jazyka se nevztahuje na doklady ve slovenském jazyce. Doklady o vzdělání, např. vysokoškolské diplomy, lze předkládat rovněž v latinském jazyce.</w:t>
      </w:r>
    </w:p>
    <w:p w14:paraId="52DEFD3C" w14:textId="77777777" w:rsidR="005D636E" w:rsidRPr="0030588A" w:rsidRDefault="005D636E" w:rsidP="00813258">
      <w:pPr>
        <w:pStyle w:val="Normlnodstavec"/>
        <w:suppressAutoHyphens/>
        <w:rPr>
          <w:b/>
        </w:rPr>
      </w:pPr>
      <w:r w:rsidRPr="0030588A">
        <w:rPr>
          <w:b/>
        </w:rPr>
        <w:t>Prokázání kvalifikace prostřednictvím jiných osob dle § 83 ZZVZ</w:t>
      </w:r>
    </w:p>
    <w:p w14:paraId="4FA5BD57" w14:textId="73226094" w:rsidR="005D636E" w:rsidRPr="005D636E" w:rsidRDefault="005D636E" w:rsidP="00813258">
      <w:pPr>
        <w:pStyle w:val="podlnek"/>
        <w:suppressAutoHyphens/>
        <w:rPr>
          <w:rFonts w:eastAsia="Verdana"/>
          <w:noProof/>
        </w:rPr>
      </w:pPr>
      <w:r w:rsidRPr="005D636E">
        <w:rPr>
          <w:rFonts w:eastAsia="Verdana"/>
          <w:noProof/>
        </w:rPr>
        <w:t>Dodavatel může určitou část technické kvalifikace nebo profesní způsobilosti s výjimkou kritéria podle § 77 odst. 1 ZZVZ prokázat prostřednictvím jiných osob. Dodavatel je v takovém případě povinen Zadavateli předložit:</w:t>
      </w:r>
    </w:p>
    <w:p w14:paraId="245D8494" w14:textId="47095FAF" w:rsidR="005D636E" w:rsidRPr="00D07C74" w:rsidRDefault="005D636E" w:rsidP="00813258">
      <w:pPr>
        <w:pStyle w:val="Odstavecseseznamem"/>
        <w:keepNext/>
        <w:keepLines/>
        <w:numPr>
          <w:ilvl w:val="0"/>
          <w:numId w:val="6"/>
        </w:numPr>
        <w:tabs>
          <w:tab w:val="left" w:pos="1361"/>
        </w:tabs>
        <w:suppressAutoHyphens/>
        <w:spacing w:line="264" w:lineRule="auto"/>
        <w:jc w:val="both"/>
        <w:rPr>
          <w:rFonts w:eastAsia="Verdana" w:cs="Times New Roman"/>
          <w:noProof/>
          <w:szCs w:val="18"/>
        </w:rPr>
      </w:pPr>
      <w:r w:rsidRPr="00D07C74">
        <w:rPr>
          <w:rFonts w:eastAsia="Verdana" w:cs="Times New Roman"/>
          <w:noProof/>
          <w:szCs w:val="18"/>
        </w:rPr>
        <w:lastRenderedPageBreak/>
        <w:t>doklady prokazující splnění profesní způsobilosti podle § 77 odst. 1 ZZVZ jinou osobou,</w:t>
      </w:r>
    </w:p>
    <w:p w14:paraId="32B3F0AB" w14:textId="2A73E82E" w:rsidR="005D636E" w:rsidRPr="00D07C74" w:rsidRDefault="005D636E" w:rsidP="00813258">
      <w:pPr>
        <w:pStyle w:val="Odstavecseseznamem"/>
        <w:keepNext/>
        <w:keepLines/>
        <w:numPr>
          <w:ilvl w:val="0"/>
          <w:numId w:val="6"/>
        </w:numPr>
        <w:tabs>
          <w:tab w:val="left" w:pos="1361"/>
        </w:tabs>
        <w:suppressAutoHyphens/>
        <w:spacing w:line="264" w:lineRule="auto"/>
        <w:jc w:val="both"/>
        <w:rPr>
          <w:rFonts w:eastAsia="Verdana" w:cs="Times New Roman"/>
          <w:noProof/>
          <w:szCs w:val="18"/>
        </w:rPr>
      </w:pPr>
      <w:r w:rsidRPr="00D07C74">
        <w:rPr>
          <w:rFonts w:eastAsia="Verdana" w:cs="Times New Roman"/>
          <w:noProof/>
          <w:szCs w:val="18"/>
        </w:rPr>
        <w:t>doklady prokazující splnění chybějící části kvalifikace prostřednictvím jiné osoby,</w:t>
      </w:r>
    </w:p>
    <w:p w14:paraId="3C248DDD" w14:textId="336BC9C1" w:rsidR="005D636E" w:rsidRPr="00D07C74" w:rsidRDefault="005D636E" w:rsidP="00813258">
      <w:pPr>
        <w:pStyle w:val="Odstavecseseznamem"/>
        <w:keepNext/>
        <w:keepLines/>
        <w:numPr>
          <w:ilvl w:val="0"/>
          <w:numId w:val="6"/>
        </w:numPr>
        <w:tabs>
          <w:tab w:val="left" w:pos="1361"/>
        </w:tabs>
        <w:suppressAutoHyphens/>
        <w:spacing w:line="264" w:lineRule="auto"/>
        <w:jc w:val="both"/>
        <w:rPr>
          <w:rFonts w:eastAsia="Verdana" w:cs="Times New Roman"/>
          <w:noProof/>
          <w:szCs w:val="18"/>
        </w:rPr>
      </w:pPr>
      <w:r w:rsidRPr="00D07C74">
        <w:rPr>
          <w:rFonts w:eastAsia="Verdana" w:cs="Times New Roman"/>
          <w:noProof/>
          <w:szCs w:val="18"/>
        </w:rPr>
        <w:t>doklady o splnění základní způsobilosti podle § 74 ZZVZ jinou osobou a</w:t>
      </w:r>
    </w:p>
    <w:p w14:paraId="0FD93D58" w14:textId="5F8EEFBC" w:rsidR="00D07C74" w:rsidRDefault="005D636E" w:rsidP="00813258">
      <w:pPr>
        <w:pStyle w:val="Odstavecseseznamem"/>
        <w:keepNext/>
        <w:keepLines/>
        <w:numPr>
          <w:ilvl w:val="0"/>
          <w:numId w:val="6"/>
        </w:numPr>
        <w:tabs>
          <w:tab w:val="left" w:pos="1361"/>
        </w:tabs>
        <w:suppressAutoHyphens/>
        <w:spacing w:line="264" w:lineRule="auto"/>
        <w:jc w:val="both"/>
        <w:rPr>
          <w:rFonts w:eastAsia="Verdana" w:cs="Times New Roman"/>
          <w:noProof/>
          <w:szCs w:val="18"/>
        </w:rPr>
      </w:pPr>
      <w:r w:rsidRPr="00D07C74">
        <w:rPr>
          <w:rFonts w:eastAsia="Verdana" w:cs="Times New Roman"/>
          <w:noProof/>
          <w:szCs w:val="18"/>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Má se za to, že požadavek podle písm. d)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písm. d) obsahovat závazek, že jiná osoba bude vykonávat služby</w:t>
      </w:r>
      <w:r w:rsidR="0071251E">
        <w:rPr>
          <w:rFonts w:eastAsia="Verdana" w:cs="Times New Roman"/>
          <w:noProof/>
          <w:szCs w:val="18"/>
        </w:rPr>
        <w:t xml:space="preserve"> nebo stavební práce</w:t>
      </w:r>
      <w:r w:rsidRPr="00D07C74">
        <w:rPr>
          <w:rFonts w:eastAsia="Verdana" w:cs="Times New Roman"/>
          <w:noProof/>
          <w:szCs w:val="18"/>
        </w:rPr>
        <w:t>, ke kterým se prokazované kritérium kvalifikace vztahuje</w:t>
      </w:r>
      <w:r w:rsidR="00526339">
        <w:rPr>
          <w:rFonts w:eastAsia="Verdana" w:cs="Times New Roman"/>
          <w:noProof/>
          <w:szCs w:val="18"/>
        </w:rPr>
        <w:t>.</w:t>
      </w:r>
    </w:p>
    <w:p w14:paraId="337D8006" w14:textId="77777777" w:rsidR="005D636E" w:rsidRDefault="005D636E" w:rsidP="00813258">
      <w:pPr>
        <w:pStyle w:val="podlnek"/>
        <w:suppressAutoHyphens/>
        <w:rPr>
          <w:rFonts w:eastAsia="Verdana"/>
          <w:noProof/>
        </w:rPr>
      </w:pPr>
      <w:r w:rsidRPr="005D636E">
        <w:rPr>
          <w:rFonts w:eastAsia="Verdana"/>
          <w:noProof/>
        </w:rPr>
        <w:t>Dodavatelé a jiné osoby prokazují (mohou prokázat) kvalifikaci společně.</w:t>
      </w:r>
    </w:p>
    <w:p w14:paraId="70A5415D" w14:textId="77777777" w:rsidR="005D636E" w:rsidRPr="005D636E" w:rsidRDefault="005D636E" w:rsidP="00813258">
      <w:pPr>
        <w:pStyle w:val="podlnek"/>
        <w:suppressAutoHyphens/>
        <w:rPr>
          <w:rFonts w:eastAsia="Verdana"/>
          <w:noProof/>
        </w:rPr>
      </w:pPr>
      <w:r w:rsidRPr="005D636E">
        <w:rPr>
          <w:rFonts w:eastAsia="Verdana"/>
          <w:noProof/>
        </w:rPr>
        <w:t>Zadavatel upozorňuje, že povinnost doložit veškeré doklady uvedené výše v tomto článku platí i v případě, kdy je část kvalifikace prokazována poddodavatelem poddodavatele (pod-poddodavatelem).</w:t>
      </w:r>
    </w:p>
    <w:p w14:paraId="0EC98F2A" w14:textId="77777777" w:rsidR="005D636E" w:rsidRPr="0030588A" w:rsidRDefault="005D636E" w:rsidP="00813258">
      <w:pPr>
        <w:pStyle w:val="Normlnodstavec"/>
        <w:suppressAutoHyphens/>
        <w:rPr>
          <w:b/>
        </w:rPr>
      </w:pPr>
      <w:r w:rsidRPr="0030588A">
        <w:rPr>
          <w:b/>
        </w:rPr>
        <w:t xml:space="preserve">Prokazování kvalifikace v případě společné účasti dodavatelů dle § 82 ZZVZ </w:t>
      </w:r>
    </w:p>
    <w:p w14:paraId="6585F3D4" w14:textId="77777777" w:rsidR="005D636E" w:rsidRPr="005D636E" w:rsidRDefault="005D636E" w:rsidP="00813258">
      <w:pPr>
        <w:pStyle w:val="podlnek"/>
        <w:suppressAutoHyphens/>
        <w:rPr>
          <w:rFonts w:eastAsia="Verdana"/>
          <w:noProof/>
        </w:rPr>
      </w:pPr>
      <w:r w:rsidRPr="005D636E">
        <w:rPr>
          <w:rFonts w:eastAsia="Verdana"/>
          <w:noProof/>
        </w:rPr>
        <w:t>V případě společné účasti dodavatelů prokazuje základní způsobilost dle § 74 a § 75 ZZVZ a profesní způsobilost podle § 77 odst. 1 ZZVZ každý dodavatel samostatně.</w:t>
      </w:r>
    </w:p>
    <w:p w14:paraId="5EE80759" w14:textId="1776C4E5" w:rsidR="005D636E" w:rsidRPr="005D636E" w:rsidRDefault="00EE50D2" w:rsidP="00813258">
      <w:pPr>
        <w:pStyle w:val="podlnek"/>
        <w:suppressAutoHyphens/>
        <w:rPr>
          <w:rFonts w:eastAsia="Verdana"/>
          <w:noProof/>
        </w:rPr>
      </w:pPr>
      <w:r>
        <w:rPr>
          <w:rFonts w:eastAsia="Verdana"/>
          <w:noProof/>
        </w:rPr>
        <w:t xml:space="preserve">Společná </w:t>
      </w:r>
      <w:r w:rsidR="007606DD">
        <w:rPr>
          <w:rFonts w:eastAsia="Verdana"/>
          <w:noProof/>
        </w:rPr>
        <w:t xml:space="preserve">nabídka </w:t>
      </w:r>
      <w:r w:rsidR="005D636E" w:rsidRPr="005D636E">
        <w:rPr>
          <w:rFonts w:eastAsia="Verdana"/>
          <w:noProof/>
        </w:rPr>
        <w:t>více dodavatelů musí dále splňovat následující předpoklady:</w:t>
      </w:r>
    </w:p>
    <w:p w14:paraId="066EBA6D" w14:textId="4E9B54B6" w:rsidR="005D636E" w:rsidRPr="005D636E" w:rsidRDefault="005D636E" w:rsidP="00813258">
      <w:pPr>
        <w:keepNext/>
        <w:keepLines/>
        <w:tabs>
          <w:tab w:val="left" w:pos="1361"/>
        </w:tabs>
        <w:suppressAutoHyphens/>
        <w:spacing w:line="264" w:lineRule="auto"/>
        <w:ind w:left="1701"/>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r>
      <w:r w:rsidR="007606DD">
        <w:rPr>
          <w:rFonts w:eastAsia="Verdana" w:cs="Times New Roman"/>
          <w:noProof/>
          <w:szCs w:val="18"/>
        </w:rPr>
        <w:t>N</w:t>
      </w:r>
      <w:r w:rsidR="00F900B0">
        <w:rPr>
          <w:rFonts w:eastAsia="Verdana" w:cs="Times New Roman"/>
          <w:noProof/>
          <w:szCs w:val="18"/>
        </w:rPr>
        <w:t>abídka</w:t>
      </w:r>
      <w:r w:rsidRPr="005D636E">
        <w:rPr>
          <w:rFonts w:eastAsia="Verdana" w:cs="Times New Roman"/>
          <w:noProof/>
          <w:szCs w:val="18"/>
        </w:rPr>
        <w:t xml:space="preserve">, bude podepsána způsobem, který právně zavazuje všechny dodavatele. </w:t>
      </w:r>
    </w:p>
    <w:p w14:paraId="60F299F3" w14:textId="77777777" w:rsidR="005D636E" w:rsidRPr="005D636E" w:rsidRDefault="005D636E" w:rsidP="00813258">
      <w:pPr>
        <w:keepNext/>
        <w:keepLines/>
        <w:tabs>
          <w:tab w:val="left" w:pos="1361"/>
        </w:tabs>
        <w:suppressAutoHyphens/>
        <w:spacing w:line="264" w:lineRule="auto"/>
        <w:ind w:left="1701"/>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Jeden z dodavatelů bude určen jako vedoucí účastník odpovědný za veřejnou zakázku a toto určení bude potvrzeno předložením zmocnění k zastupování všech ostatních dodavatelů.</w:t>
      </w:r>
    </w:p>
    <w:p w14:paraId="5608DB83" w14:textId="380DB650" w:rsidR="005D636E" w:rsidRPr="005D636E" w:rsidRDefault="005D636E" w:rsidP="00813258">
      <w:pPr>
        <w:keepNext/>
        <w:keepLines/>
        <w:tabs>
          <w:tab w:val="left" w:pos="1361"/>
        </w:tabs>
        <w:suppressAutoHyphens/>
        <w:spacing w:line="264" w:lineRule="auto"/>
        <w:ind w:left="1701"/>
        <w:jc w:val="both"/>
        <w:rPr>
          <w:rFonts w:eastAsia="Verdana" w:cs="Times New Roman"/>
          <w:noProof/>
          <w:szCs w:val="18"/>
        </w:rPr>
      </w:pPr>
      <w:r w:rsidRPr="005D636E">
        <w:rPr>
          <w:rFonts w:eastAsia="Verdana" w:cs="Times New Roman"/>
          <w:noProof/>
          <w:szCs w:val="18"/>
        </w:rPr>
        <w:t>Zadavatel vyžaduje, aby odpovědnost za plnění veřejné zakázky nesli všichni dodavatelé podávající společnou nabídku společně a nerozdílně.</w:t>
      </w:r>
    </w:p>
    <w:p w14:paraId="2CDA216F" w14:textId="77777777" w:rsidR="005D636E" w:rsidRPr="0030588A" w:rsidRDefault="005D636E" w:rsidP="00813258">
      <w:pPr>
        <w:pStyle w:val="Normlnodstavec"/>
        <w:suppressAutoHyphens/>
        <w:rPr>
          <w:b/>
        </w:rPr>
      </w:pPr>
      <w:r w:rsidRPr="0030588A">
        <w:rPr>
          <w:b/>
        </w:rPr>
        <w:t>Prokazování kvalifikace získané v zahraničí dle § 81 ZZVZ</w:t>
      </w:r>
    </w:p>
    <w:p w14:paraId="21227751" w14:textId="39A9842D" w:rsidR="009E3EBD" w:rsidRPr="005D636E" w:rsidRDefault="005D636E" w:rsidP="00813258">
      <w:pPr>
        <w:pStyle w:val="podlnek"/>
        <w:suppressAutoHyphens/>
        <w:rPr>
          <w:rFonts w:eastAsia="Verdana"/>
          <w:noProof/>
        </w:rPr>
      </w:pPr>
      <w:r w:rsidRPr="005D636E">
        <w:rPr>
          <w:rFonts w:eastAsia="Verdana"/>
          <w:noProof/>
        </w:rPr>
        <w:t xml:space="preserve">V případě, že byla kvalifikace získána v zahraničí, prokazuje se doklady vydanými podle právního řádu země, ve které byla získána, a to v rozsahu požadovaném Zadavatelem. </w:t>
      </w:r>
    </w:p>
    <w:p w14:paraId="333CEFAD" w14:textId="77777777" w:rsidR="005D636E" w:rsidRPr="005D636E" w:rsidRDefault="005D636E" w:rsidP="00813258">
      <w:pPr>
        <w:pStyle w:val="podlnek"/>
        <w:suppressAutoHyphens/>
        <w:rPr>
          <w:rFonts w:eastAsia="Verdana"/>
          <w:noProof/>
        </w:rPr>
      </w:pPr>
      <w:r w:rsidRPr="005D636E">
        <w:rPr>
          <w:rFonts w:eastAsia="Verdana"/>
          <w:noProof/>
        </w:rPr>
        <w:t>Výpis z evidence Rejstříku trestů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629FDC67" w14:textId="6675BE1C" w:rsidR="005D636E" w:rsidRPr="00F711A2" w:rsidRDefault="005D636E" w:rsidP="00813258">
      <w:pPr>
        <w:pStyle w:val="Normlnodstavec"/>
        <w:suppressAutoHyphens/>
        <w:rPr>
          <w:b/>
        </w:rPr>
      </w:pPr>
      <w:r w:rsidRPr="00F711A2">
        <w:rPr>
          <w:b/>
        </w:rPr>
        <w:lastRenderedPageBreak/>
        <w:t>Změny kvalifikace účastníka zadávacího řízení dle § 88 ZZVZ</w:t>
      </w:r>
    </w:p>
    <w:p w14:paraId="29D759D3" w14:textId="77777777" w:rsidR="005D636E" w:rsidRPr="005D636E" w:rsidRDefault="005D636E" w:rsidP="00813258">
      <w:pPr>
        <w:pStyle w:val="podlnek"/>
        <w:suppressAutoHyphens/>
        <w:rPr>
          <w:rFonts w:eastAsia="Verdana"/>
          <w:noProof/>
        </w:rPr>
      </w:pPr>
      <w:r w:rsidRPr="005D636E">
        <w:rPr>
          <w:rFonts w:eastAsia="Verdana"/>
          <w:noProof/>
        </w:rPr>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r w:rsidR="008C3C84">
        <w:rPr>
          <w:rFonts w:eastAsia="Verdana"/>
          <w:noProof/>
        </w:rPr>
        <w:t>:</w:t>
      </w:r>
    </w:p>
    <w:p w14:paraId="459DB78A" w14:textId="77777777" w:rsidR="005D636E" w:rsidRPr="005D636E" w:rsidRDefault="005D636E" w:rsidP="00813258">
      <w:pPr>
        <w:keepNext/>
        <w:keepLines/>
        <w:suppressAutoHyphens/>
        <w:spacing w:line="264" w:lineRule="auto"/>
        <w:ind w:left="1077"/>
        <w:jc w:val="both"/>
        <w:rPr>
          <w:rFonts w:eastAsia="Verdana" w:cs="Times New Roman"/>
          <w:noProof/>
          <w:szCs w:val="18"/>
        </w:rPr>
      </w:pPr>
      <w:r w:rsidRPr="005D636E">
        <w:rPr>
          <w:rFonts w:eastAsia="Verdana" w:cs="Times New Roman"/>
          <w:noProof/>
          <w:szCs w:val="18"/>
        </w:rPr>
        <w:tab/>
      </w:r>
      <w:r w:rsidR="008C3C84">
        <w:rPr>
          <w:rFonts w:eastAsia="Verdana" w:cs="Times New Roman"/>
          <w:noProof/>
          <w:szCs w:val="18"/>
        </w:rPr>
        <w:tab/>
      </w:r>
      <w:r w:rsidRPr="005D636E">
        <w:rPr>
          <w:rFonts w:eastAsia="Verdana" w:cs="Times New Roman"/>
          <w:noProof/>
          <w:szCs w:val="18"/>
        </w:rPr>
        <w:t>a.</w:t>
      </w:r>
      <w:r w:rsidRPr="005D636E">
        <w:rPr>
          <w:rFonts w:eastAsia="Verdana" w:cs="Times New Roman"/>
          <w:noProof/>
          <w:szCs w:val="18"/>
        </w:rPr>
        <w:tab/>
        <w:t>podmínky kvalifikace jsou nadále splněny,</w:t>
      </w:r>
    </w:p>
    <w:p w14:paraId="4E96F256" w14:textId="77777777" w:rsidR="005D636E" w:rsidRPr="005D636E" w:rsidRDefault="005D636E" w:rsidP="00813258">
      <w:pPr>
        <w:keepNext/>
        <w:keepLines/>
        <w:tabs>
          <w:tab w:val="left" w:pos="1361"/>
        </w:tabs>
        <w:suppressAutoHyphens/>
        <w:spacing w:line="264" w:lineRule="auto"/>
        <w:ind w:left="1077"/>
        <w:jc w:val="both"/>
        <w:rPr>
          <w:rFonts w:eastAsia="Verdana" w:cs="Times New Roman"/>
          <w:noProof/>
          <w:szCs w:val="18"/>
        </w:rPr>
      </w:pPr>
      <w:r w:rsidRPr="005D636E">
        <w:rPr>
          <w:rFonts w:eastAsia="Verdana" w:cs="Times New Roman"/>
          <w:noProof/>
          <w:szCs w:val="18"/>
        </w:rPr>
        <w:tab/>
      </w:r>
      <w:r w:rsidR="008C3C84">
        <w:rPr>
          <w:rFonts w:eastAsia="Verdana" w:cs="Times New Roman"/>
          <w:noProof/>
          <w:szCs w:val="18"/>
        </w:rPr>
        <w:tab/>
      </w:r>
      <w:r w:rsidR="008C3C84">
        <w:rPr>
          <w:rFonts w:eastAsia="Verdana" w:cs="Times New Roman"/>
          <w:noProof/>
          <w:szCs w:val="18"/>
        </w:rPr>
        <w:tab/>
      </w:r>
      <w:r w:rsidRPr="005D636E">
        <w:rPr>
          <w:rFonts w:eastAsia="Verdana" w:cs="Times New Roman"/>
          <w:noProof/>
          <w:szCs w:val="18"/>
        </w:rPr>
        <w:t>b.</w:t>
      </w:r>
      <w:r w:rsidRPr="005D636E">
        <w:rPr>
          <w:rFonts w:eastAsia="Verdana" w:cs="Times New Roman"/>
          <w:noProof/>
          <w:szCs w:val="18"/>
        </w:rPr>
        <w:tab/>
        <w:t>nedošlo k ovlivnění kritérií hodnocení nabídek.</w:t>
      </w:r>
    </w:p>
    <w:p w14:paraId="0FDBB8D8" w14:textId="77777777" w:rsidR="005D636E" w:rsidRPr="005D636E" w:rsidRDefault="005D636E" w:rsidP="00813258">
      <w:pPr>
        <w:pStyle w:val="podlnek"/>
        <w:suppressAutoHyphens/>
        <w:rPr>
          <w:rFonts w:eastAsia="Verdana"/>
          <w:noProof/>
        </w:rPr>
      </w:pPr>
      <w:r w:rsidRPr="005D636E">
        <w:rPr>
          <w:rFonts w:eastAsia="Verdana"/>
          <w:noProof/>
        </w:rPr>
        <w:t>Dozví-li se Zadavatel, že dodavatel nesplnil shora uvedenou povinnost, může jej ze zadávacího řízení bezodkladně vyloučit.</w:t>
      </w:r>
    </w:p>
    <w:p w14:paraId="7B4EE3A6" w14:textId="77777777" w:rsidR="005D636E" w:rsidRPr="008C3C84" w:rsidRDefault="005D636E" w:rsidP="00813258">
      <w:pPr>
        <w:pStyle w:val="Normlnodstavec"/>
        <w:suppressAutoHyphens/>
        <w:rPr>
          <w:b/>
        </w:rPr>
      </w:pPr>
      <w:r w:rsidRPr="008C3C84">
        <w:rPr>
          <w:b/>
        </w:rPr>
        <w:t>Výpis ze seznamu kvalifikovaných dodavatelů dle § 228 ZZVZ</w:t>
      </w:r>
    </w:p>
    <w:p w14:paraId="1C804574" w14:textId="77777777" w:rsidR="005D636E" w:rsidRPr="005D636E" w:rsidRDefault="005D636E" w:rsidP="00813258">
      <w:pPr>
        <w:pStyle w:val="podlnek"/>
        <w:suppressAutoHyphens/>
        <w:rPr>
          <w:rFonts w:eastAsia="Verdana"/>
          <w:noProof/>
        </w:rPr>
      </w:pPr>
      <w:r w:rsidRPr="005D636E">
        <w:rPr>
          <w:rFonts w:eastAsia="Verdana"/>
          <w:noProof/>
        </w:rPr>
        <w:t>Předložení dokladu o zapsání dodavatele do seznamu kvalifikovaných dodavatelů vedeného Ministerstvem pro místní rozvoj dle § 226 až § 232 ZZVZ nahrazuje v souladu s § 228 ZZVZ doklad prokazující profesní způsobilost podle § 77 ZZVZ v tom rozsahu, v jakém údaje ve výpisu ze seznamu kvalifikovaných dodavatelů prokazují splnění kritérií profesní způsobilosti, a základní způsobilost podle § 74 ZZVZ v plném rozsahu. Výpis ze seznamu kvalifikovaných dodavatelů nesmí být k poslednímu dni, ke kterému má být prokázána základní způsobilost nebo profesní způsobilost, starší než tři měsíce.</w:t>
      </w:r>
    </w:p>
    <w:p w14:paraId="7FF52736" w14:textId="77777777" w:rsidR="005D636E" w:rsidRPr="008C3C84" w:rsidRDefault="005D636E" w:rsidP="00813258">
      <w:pPr>
        <w:pStyle w:val="Normlnodstavec"/>
        <w:suppressAutoHyphens/>
        <w:rPr>
          <w:b/>
        </w:rPr>
      </w:pPr>
      <w:r w:rsidRPr="008C3C84">
        <w:rPr>
          <w:b/>
        </w:rPr>
        <w:t>Předložení certifikátu dle § 234 ZZVZ</w:t>
      </w:r>
    </w:p>
    <w:p w14:paraId="7AEE4C08" w14:textId="77777777" w:rsidR="005D636E" w:rsidRPr="005D636E" w:rsidRDefault="005D636E" w:rsidP="00813258">
      <w:pPr>
        <w:pStyle w:val="podlnek"/>
        <w:suppressAutoHyphens/>
        <w:rPr>
          <w:rFonts w:eastAsia="Verdana"/>
          <w:noProof/>
        </w:rPr>
      </w:pPr>
      <w:r w:rsidRPr="005D636E">
        <w:rPr>
          <w:rFonts w:eastAsia="Verdana"/>
          <w:noProof/>
        </w:rPr>
        <w:t>Platným certifikátem vydaným v rámci schváleného systému certifikovaných dodavatelů lze podle § 234 ZZVZ prokázat kvalifikaci v zadávacím řízení. Má se za to, že dodavatel je kvalifikovaný v rozsahu uvedeném na certifikátu.</w:t>
      </w:r>
    </w:p>
    <w:p w14:paraId="22E7D435" w14:textId="77777777" w:rsidR="005D636E" w:rsidRPr="008C3C84" w:rsidRDefault="005D636E" w:rsidP="00813258">
      <w:pPr>
        <w:pStyle w:val="Normlnodstavec"/>
        <w:suppressAutoHyphens/>
        <w:rPr>
          <w:b/>
        </w:rPr>
      </w:pPr>
      <w:r w:rsidRPr="008C3C84">
        <w:rPr>
          <w:b/>
        </w:rPr>
        <w:t>Důsledek nesplnění kvalifikace</w:t>
      </w:r>
    </w:p>
    <w:p w14:paraId="32C4AE20" w14:textId="77777777" w:rsidR="005D636E" w:rsidRDefault="005D636E" w:rsidP="00813258">
      <w:pPr>
        <w:pStyle w:val="podlnek"/>
        <w:suppressAutoHyphens/>
        <w:rPr>
          <w:rFonts w:eastAsia="Verdana"/>
          <w:noProof/>
        </w:rPr>
      </w:pPr>
      <w:r w:rsidRPr="005D636E">
        <w:rPr>
          <w:rFonts w:eastAsia="Verdana"/>
          <w:noProof/>
        </w:rPr>
        <w:t>Dodavatel, který nesplní kvalifikaci v požadovaném rozsahu a ZZVZ a touto zadávací dokumentací požadovaným nebo dovoleným způsobem, bude Zadavatelem z účasti v zadávacím řízení vyloučen.</w:t>
      </w:r>
    </w:p>
    <w:p w14:paraId="3E58D64B" w14:textId="77777777" w:rsidR="005D636E" w:rsidRPr="005D636E" w:rsidRDefault="005D636E" w:rsidP="00813258">
      <w:pPr>
        <w:pStyle w:val="Normlnlnek"/>
        <w:suppressAutoHyphens/>
        <w:rPr>
          <w:rFonts w:eastAsia="Verdana"/>
          <w:noProof/>
        </w:rPr>
      </w:pPr>
      <w:bookmarkStart w:id="6" w:name="základní"/>
      <w:r w:rsidRPr="005D636E">
        <w:rPr>
          <w:rFonts w:eastAsia="Verdana"/>
          <w:noProof/>
        </w:rPr>
        <w:t>Základní způsobilost dle § 74 a § 75 ZZVZ</w:t>
      </w:r>
      <w:bookmarkEnd w:id="6"/>
    </w:p>
    <w:p w14:paraId="7121DED3" w14:textId="5A04BFF8" w:rsidR="005D636E" w:rsidRPr="005D636E" w:rsidRDefault="005D636E" w:rsidP="00813258">
      <w:pPr>
        <w:pStyle w:val="Normlnodstavec"/>
        <w:suppressAutoHyphens/>
      </w:pPr>
      <w:r w:rsidRPr="005D636E">
        <w:t>Zadavatel v souladu s ustanovením § 73 ZZVZ požaduje prokázání základní způsobilosti podle § 74 ZZVZ následujícím způsobem:</w:t>
      </w:r>
    </w:p>
    <w:p w14:paraId="3B6E2DDA" w14:textId="77777777" w:rsidR="005D636E" w:rsidRPr="005D636E" w:rsidRDefault="005D636E" w:rsidP="00813258">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Způsobilým není dodavatel, který byl v zemi svého sídla v posledních 5 letech před zahájením zadávacího řízení pravomocně odsouzen pro trestný čin uvedený v příloze č. 3 ZZVZ nebo obdobný trestný čin podle právního řádu země sídla dodavatele; k zahlazeným odsouzením se nepřihlíží.</w:t>
      </w:r>
    </w:p>
    <w:p w14:paraId="0CE1DEF0" w14:textId="77777777" w:rsidR="005D636E" w:rsidRPr="005D636E" w:rsidRDefault="005D636E" w:rsidP="00813258">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předložením </w:t>
      </w:r>
      <w:r w:rsidRPr="005D636E">
        <w:rPr>
          <w:rFonts w:eastAsia="Verdana" w:cs="Times New Roman"/>
          <w:b/>
          <w:i/>
          <w:noProof/>
          <w:szCs w:val="18"/>
          <w:u w:val="single"/>
        </w:rPr>
        <w:t>výpisu z evidence Rejstříku trestů</w:t>
      </w:r>
      <w:r w:rsidRPr="005D636E">
        <w:rPr>
          <w:rFonts w:eastAsia="Verdana" w:cs="Times New Roman"/>
          <w:i/>
          <w:noProof/>
          <w:szCs w:val="18"/>
        </w:rPr>
        <w:t>.</w:t>
      </w:r>
    </w:p>
    <w:p w14:paraId="50324F64" w14:textId="77777777" w:rsidR="005D636E" w:rsidRPr="005D636E" w:rsidRDefault="005D636E" w:rsidP="00813258">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Způsobilým není dodavatel, který má v České republice nebo v zemi svého sídla v evidenci daní zachycen splatný daňový nedoplatek.</w:t>
      </w:r>
    </w:p>
    <w:p w14:paraId="351C7DA1" w14:textId="1F4B2A6A" w:rsidR="005D636E" w:rsidRPr="005D636E" w:rsidRDefault="005D636E" w:rsidP="00813258">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lastRenderedPageBreak/>
        <w:t xml:space="preserve">Dodavatel prokazuje splnění podmínek základní způsobilosti v tomto kritériu ve vztahu k České republice </w:t>
      </w:r>
      <w:r w:rsidR="0057492E">
        <w:rPr>
          <w:rFonts w:eastAsia="Verdana" w:cs="Times New Roman"/>
          <w:i/>
          <w:noProof/>
          <w:szCs w:val="18"/>
        </w:rPr>
        <w:t xml:space="preserve">a k zemi svého sídla </w:t>
      </w:r>
      <w:r w:rsidRPr="005D636E">
        <w:rPr>
          <w:rFonts w:eastAsia="Verdana" w:cs="Times New Roman"/>
          <w:i/>
          <w:noProof/>
          <w:szCs w:val="18"/>
        </w:rPr>
        <w:t xml:space="preserve">předložením </w:t>
      </w:r>
      <w:r w:rsidRPr="005D636E">
        <w:rPr>
          <w:rFonts w:eastAsia="Verdana" w:cs="Times New Roman"/>
          <w:b/>
          <w:i/>
          <w:noProof/>
          <w:szCs w:val="18"/>
          <w:u w:val="single"/>
        </w:rPr>
        <w:t>potvrzení příslušného finančního úřadu a písemného čestného prohlášení ve vztahu ke spotřební dani</w:t>
      </w:r>
      <w:r w:rsidRPr="005D636E">
        <w:rPr>
          <w:rFonts w:eastAsia="Verdana" w:cs="Times New Roman"/>
          <w:i/>
          <w:noProof/>
          <w:szCs w:val="18"/>
        </w:rPr>
        <w:t>.</w:t>
      </w:r>
    </w:p>
    <w:p w14:paraId="210C5C36" w14:textId="77777777" w:rsidR="005D636E" w:rsidRPr="005D636E" w:rsidRDefault="005D636E" w:rsidP="00813258">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c)</w:t>
      </w:r>
      <w:r w:rsidRPr="005D636E">
        <w:rPr>
          <w:rFonts w:eastAsia="Verdana" w:cs="Times New Roman"/>
          <w:noProof/>
          <w:szCs w:val="18"/>
        </w:rPr>
        <w:tab/>
        <w:t>Způsobilým není dodavatel, který má v České republice nebo v zemi svého sídla splatný nedoplatek na pojistném nebo na penále na veřejné zdravotní pojištění.</w:t>
      </w:r>
    </w:p>
    <w:p w14:paraId="723A4B78" w14:textId="27F590F9" w:rsidR="005D636E" w:rsidRPr="005D636E" w:rsidRDefault="005D636E" w:rsidP="00813258">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w:t>
      </w:r>
      <w:r w:rsidR="0057492E">
        <w:rPr>
          <w:rFonts w:eastAsia="Verdana" w:cs="Times New Roman"/>
          <w:i/>
          <w:noProof/>
          <w:szCs w:val="18"/>
        </w:rPr>
        <w:t xml:space="preserve">a k zemi svého sídla </w:t>
      </w:r>
      <w:r w:rsidRPr="005D636E">
        <w:rPr>
          <w:rFonts w:eastAsia="Verdana" w:cs="Times New Roman"/>
          <w:i/>
          <w:noProof/>
          <w:szCs w:val="18"/>
        </w:rPr>
        <w:t xml:space="preserve">předložením </w:t>
      </w:r>
      <w:r w:rsidRPr="005D636E">
        <w:rPr>
          <w:rFonts w:eastAsia="Verdana" w:cs="Times New Roman"/>
          <w:b/>
          <w:i/>
          <w:noProof/>
          <w:szCs w:val="18"/>
          <w:u w:val="single"/>
        </w:rPr>
        <w:t>písemného čestného prohlášení</w:t>
      </w:r>
      <w:r w:rsidRPr="005D636E">
        <w:rPr>
          <w:rFonts w:eastAsia="Verdana" w:cs="Times New Roman"/>
          <w:i/>
          <w:noProof/>
          <w:szCs w:val="18"/>
        </w:rPr>
        <w:t>.</w:t>
      </w:r>
    </w:p>
    <w:p w14:paraId="416E4237" w14:textId="77777777" w:rsidR="005D636E" w:rsidRPr="005D636E" w:rsidRDefault="005D636E" w:rsidP="00813258">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d)</w:t>
      </w:r>
      <w:r w:rsidRPr="005D636E">
        <w:rPr>
          <w:rFonts w:eastAsia="Verdana" w:cs="Times New Roman"/>
          <w:noProof/>
          <w:szCs w:val="18"/>
        </w:rPr>
        <w:tab/>
        <w:t>Způsobilým není dodavatel, který má v České republice nebo v zemi svého sídla splatný nedoplatek na pojistném nebo na penále na sociální zabezpečení a příspěvku na státní politiku zaměstnanosti.</w:t>
      </w:r>
    </w:p>
    <w:p w14:paraId="3DEF0921" w14:textId="0B44C0A2" w:rsidR="005D636E" w:rsidRPr="005D636E" w:rsidRDefault="005D636E" w:rsidP="00813258">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 České republice</w:t>
      </w:r>
      <w:r w:rsidR="0057492E">
        <w:rPr>
          <w:rFonts w:eastAsia="Verdana" w:cs="Times New Roman"/>
          <w:i/>
          <w:noProof/>
          <w:szCs w:val="18"/>
        </w:rPr>
        <w:t xml:space="preserve"> a k zemi svého sídla</w:t>
      </w:r>
      <w:r w:rsidRPr="005D636E">
        <w:rPr>
          <w:rFonts w:eastAsia="Verdana" w:cs="Times New Roman"/>
          <w:i/>
          <w:noProof/>
          <w:szCs w:val="18"/>
        </w:rPr>
        <w:t xml:space="preserve"> </w:t>
      </w:r>
      <w:r w:rsidRPr="005D636E">
        <w:rPr>
          <w:rFonts w:eastAsia="Verdana" w:cs="Times New Roman"/>
          <w:b/>
          <w:i/>
          <w:noProof/>
          <w:szCs w:val="18"/>
          <w:u w:val="single"/>
        </w:rPr>
        <w:t>předložením potvrzení příslušné okresní správy sociálního zabezpečení</w:t>
      </w:r>
      <w:r w:rsidRPr="005D636E">
        <w:rPr>
          <w:rFonts w:eastAsia="Verdana" w:cs="Times New Roman"/>
          <w:i/>
          <w:noProof/>
          <w:szCs w:val="18"/>
        </w:rPr>
        <w:t>.</w:t>
      </w:r>
    </w:p>
    <w:p w14:paraId="163E05F7" w14:textId="77777777" w:rsidR="005D636E" w:rsidRPr="005D636E" w:rsidRDefault="005D636E" w:rsidP="00813258">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e)</w:t>
      </w:r>
      <w:r w:rsidRPr="005D636E">
        <w:rPr>
          <w:rFonts w:eastAsia="Verdana" w:cs="Times New Roman"/>
          <w:noProof/>
          <w:szCs w:val="18"/>
        </w:rPr>
        <w:tab/>
        <w:t>Způsobilým není dodavatel, který je v likvidaci, proti němuž bylo vydáno rozhodnutí o úpadku, vůči němuž byla nařízena nucená správa podle jiného právního předpisu nebo v obdobné situaci podle právního řádu země sídla dodavatele.</w:t>
      </w:r>
    </w:p>
    <w:p w14:paraId="64779970" w14:textId="77777777" w:rsidR="005D636E" w:rsidRPr="005D636E" w:rsidRDefault="005D636E" w:rsidP="00813258">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předložením </w:t>
      </w:r>
      <w:r w:rsidRPr="005D636E">
        <w:rPr>
          <w:rFonts w:eastAsia="Verdana" w:cs="Times New Roman"/>
          <w:b/>
          <w:i/>
          <w:noProof/>
          <w:szCs w:val="18"/>
          <w:u w:val="single"/>
        </w:rPr>
        <w:t>výpisu z obchodního rejstříku, nebo předložením písemného čestného prohlášení v případě, že není v obchodním rejstříku zapsán</w:t>
      </w:r>
      <w:r w:rsidRPr="005D636E">
        <w:rPr>
          <w:rFonts w:eastAsia="Verdana" w:cs="Times New Roman"/>
          <w:i/>
          <w:noProof/>
          <w:szCs w:val="18"/>
        </w:rPr>
        <w:t>.</w:t>
      </w:r>
    </w:p>
    <w:p w14:paraId="5B464D2E" w14:textId="05AC0A3A" w:rsidR="005D636E" w:rsidRPr="002C2967" w:rsidRDefault="005D636E" w:rsidP="00813258">
      <w:pPr>
        <w:pStyle w:val="Normlnodstavec"/>
        <w:suppressAutoHyphens/>
      </w:pPr>
      <w:r w:rsidRPr="005D636E">
        <w:t xml:space="preserve">Je-li dodavatelem právnická osoba, musí podmínku uvedenou </w:t>
      </w:r>
      <w:r w:rsidR="003C5468">
        <w:t>v odsta</w:t>
      </w:r>
      <w:r w:rsidR="003C5468" w:rsidRPr="002C2967">
        <w:t xml:space="preserve">vci </w:t>
      </w:r>
      <w:r w:rsidR="006C4ADE" w:rsidRPr="002C2967">
        <w:t>9</w:t>
      </w:r>
      <w:r w:rsidR="003C5468" w:rsidRPr="002C2967">
        <w:t>.1</w:t>
      </w:r>
      <w:r w:rsidRPr="002C2967">
        <w:t xml:space="preserve"> písm. a) splňovat tato právnická osoba a zároveň každý člen statutárního orgánu. Je-li členem statutárního orgánu dodavatele právnická osoba, musí podmínku uvedenou shora pod písm. a) splňovat</w:t>
      </w:r>
      <w:r w:rsidR="003C5468" w:rsidRPr="002C2967">
        <w:t>:</w:t>
      </w:r>
    </w:p>
    <w:p w14:paraId="330BC257" w14:textId="77777777" w:rsidR="005D636E" w:rsidRPr="002C2967" w:rsidRDefault="005D636E" w:rsidP="00813258">
      <w:pPr>
        <w:keepNext/>
        <w:keepLines/>
        <w:tabs>
          <w:tab w:val="left" w:pos="1361"/>
        </w:tabs>
        <w:suppressAutoHyphens/>
        <w:spacing w:line="264" w:lineRule="auto"/>
        <w:ind w:left="993"/>
        <w:jc w:val="both"/>
        <w:rPr>
          <w:rFonts w:eastAsia="Verdana" w:cs="Times New Roman"/>
          <w:noProof/>
          <w:szCs w:val="18"/>
        </w:rPr>
      </w:pPr>
      <w:r w:rsidRPr="002C2967">
        <w:rPr>
          <w:rFonts w:eastAsia="Verdana" w:cs="Times New Roman"/>
          <w:noProof/>
          <w:szCs w:val="18"/>
        </w:rPr>
        <w:t>a. tato právnická osoba,</w:t>
      </w:r>
    </w:p>
    <w:p w14:paraId="652B5B45" w14:textId="77777777" w:rsidR="005D636E" w:rsidRPr="002C2967" w:rsidRDefault="005D636E" w:rsidP="00813258">
      <w:pPr>
        <w:keepNext/>
        <w:keepLines/>
        <w:tabs>
          <w:tab w:val="left" w:pos="1361"/>
        </w:tabs>
        <w:suppressAutoHyphens/>
        <w:spacing w:line="264" w:lineRule="auto"/>
        <w:ind w:left="993"/>
        <w:jc w:val="both"/>
        <w:rPr>
          <w:rFonts w:eastAsia="Verdana" w:cs="Times New Roman"/>
          <w:noProof/>
          <w:szCs w:val="18"/>
        </w:rPr>
      </w:pPr>
      <w:r w:rsidRPr="002C2967">
        <w:rPr>
          <w:rFonts w:eastAsia="Verdana" w:cs="Times New Roman"/>
          <w:noProof/>
          <w:szCs w:val="18"/>
        </w:rPr>
        <w:t>b. každý člen statutárního orgánu této právnické osoby a</w:t>
      </w:r>
    </w:p>
    <w:p w14:paraId="4B5953D6" w14:textId="77777777" w:rsidR="005D636E" w:rsidRPr="002C2967" w:rsidRDefault="005D636E" w:rsidP="00813258">
      <w:pPr>
        <w:keepNext/>
        <w:keepLines/>
        <w:tabs>
          <w:tab w:val="left" w:pos="1361"/>
        </w:tabs>
        <w:suppressAutoHyphens/>
        <w:spacing w:line="264" w:lineRule="auto"/>
        <w:ind w:left="993"/>
        <w:jc w:val="both"/>
        <w:rPr>
          <w:rFonts w:eastAsia="Verdana" w:cs="Times New Roman"/>
          <w:noProof/>
          <w:szCs w:val="18"/>
        </w:rPr>
      </w:pPr>
      <w:r w:rsidRPr="002C2967">
        <w:rPr>
          <w:rFonts w:eastAsia="Verdana" w:cs="Times New Roman"/>
          <w:noProof/>
          <w:szCs w:val="18"/>
        </w:rPr>
        <w:t>c. osoba zastupující tuto právnickou osobu v statutárním orgánu dodavatele.</w:t>
      </w:r>
    </w:p>
    <w:p w14:paraId="3CF2168E" w14:textId="77777777" w:rsidR="005D636E" w:rsidRPr="002C2967" w:rsidRDefault="005D636E" w:rsidP="00813258">
      <w:pPr>
        <w:pStyle w:val="Normlnodstavec"/>
        <w:suppressAutoHyphens/>
      </w:pPr>
      <w:r w:rsidRPr="002C2967">
        <w:t>Účastní-li se zadávacího řízení pobočka závodu</w:t>
      </w:r>
      <w:r w:rsidR="003C5468" w:rsidRPr="002C2967">
        <w:t>:</w:t>
      </w:r>
    </w:p>
    <w:p w14:paraId="2E5808F3" w14:textId="0B04483E" w:rsidR="005D636E" w:rsidRPr="002C2967" w:rsidRDefault="005D636E" w:rsidP="00813258">
      <w:pPr>
        <w:pStyle w:val="podlnek"/>
        <w:suppressAutoHyphens/>
        <w:rPr>
          <w:rFonts w:eastAsia="Verdana"/>
          <w:noProof/>
        </w:rPr>
      </w:pPr>
      <w:r w:rsidRPr="002C2967">
        <w:rPr>
          <w:rFonts w:eastAsia="Verdana"/>
          <w:noProof/>
        </w:rPr>
        <w:t xml:space="preserve">zahraniční právnické osoby, musí podmínku uvedenou </w:t>
      </w:r>
      <w:r w:rsidR="003C5468" w:rsidRPr="002C2967">
        <w:rPr>
          <w:rFonts w:eastAsia="Verdana"/>
          <w:noProof/>
        </w:rPr>
        <w:t xml:space="preserve">v odstavci </w:t>
      </w:r>
      <w:r w:rsidR="006C4ADE" w:rsidRPr="002C2967">
        <w:rPr>
          <w:rFonts w:eastAsia="Verdana"/>
          <w:noProof/>
        </w:rPr>
        <w:t>9</w:t>
      </w:r>
      <w:r w:rsidR="003C5468" w:rsidRPr="002C2967">
        <w:rPr>
          <w:rFonts w:eastAsia="Verdana"/>
          <w:noProof/>
        </w:rPr>
        <w:t>.1</w:t>
      </w:r>
      <w:r w:rsidRPr="002C2967">
        <w:rPr>
          <w:rFonts w:eastAsia="Verdana"/>
          <w:noProof/>
        </w:rPr>
        <w:t xml:space="preserve"> písm. a) splňovat tato právnická</w:t>
      </w:r>
      <w:r w:rsidR="003C5468" w:rsidRPr="002C2967">
        <w:rPr>
          <w:rFonts w:eastAsia="Verdana"/>
          <w:noProof/>
        </w:rPr>
        <w:t xml:space="preserve"> osoba a vedoucí pobočky závodu</w:t>
      </w:r>
    </w:p>
    <w:p w14:paraId="025C1112" w14:textId="77777777" w:rsidR="003C5468" w:rsidRDefault="005D636E" w:rsidP="00813258">
      <w:pPr>
        <w:pStyle w:val="podlnek"/>
        <w:suppressAutoHyphens/>
        <w:rPr>
          <w:rFonts w:eastAsia="Verdana"/>
          <w:noProof/>
        </w:rPr>
      </w:pPr>
      <w:r w:rsidRPr="005D636E">
        <w:rPr>
          <w:rFonts w:eastAsia="Verdana"/>
          <w:noProof/>
        </w:rPr>
        <w:t>české právnické osoby, musí podmínku uvedenou shora pod písm. a) splňovat</w:t>
      </w:r>
      <w:r w:rsidR="003C5468">
        <w:rPr>
          <w:rFonts w:eastAsia="Verdana"/>
          <w:noProof/>
        </w:rPr>
        <w:t>:</w:t>
      </w:r>
      <w:r w:rsidRPr="005D636E">
        <w:rPr>
          <w:rFonts w:eastAsia="Verdana"/>
          <w:noProof/>
        </w:rPr>
        <w:t xml:space="preserve"> </w:t>
      </w:r>
    </w:p>
    <w:p w14:paraId="21079B42" w14:textId="77777777" w:rsidR="003C5468" w:rsidRPr="005D636E" w:rsidRDefault="003C5468" w:rsidP="00813258">
      <w:pPr>
        <w:keepNext/>
        <w:keepLines/>
        <w:tabs>
          <w:tab w:val="left" w:pos="1361"/>
        </w:tabs>
        <w:suppressAutoHyphens/>
        <w:spacing w:line="264" w:lineRule="auto"/>
        <w:ind w:left="993"/>
        <w:jc w:val="both"/>
        <w:rPr>
          <w:rFonts w:eastAsia="Verdana" w:cs="Times New Roman"/>
          <w:noProof/>
          <w:szCs w:val="18"/>
        </w:rPr>
      </w:pPr>
      <w:r w:rsidRPr="005D636E">
        <w:rPr>
          <w:rFonts w:eastAsia="Verdana" w:cs="Times New Roman"/>
          <w:noProof/>
          <w:szCs w:val="18"/>
        </w:rPr>
        <w:t>a. tato právnická osoba,</w:t>
      </w:r>
    </w:p>
    <w:p w14:paraId="3BDC03E7" w14:textId="77777777" w:rsidR="003C5468" w:rsidRPr="005D636E" w:rsidRDefault="003C5468" w:rsidP="00813258">
      <w:pPr>
        <w:keepNext/>
        <w:keepLines/>
        <w:tabs>
          <w:tab w:val="left" w:pos="1361"/>
        </w:tabs>
        <w:suppressAutoHyphens/>
        <w:spacing w:line="264" w:lineRule="auto"/>
        <w:ind w:left="993"/>
        <w:jc w:val="both"/>
        <w:rPr>
          <w:rFonts w:eastAsia="Verdana" w:cs="Times New Roman"/>
          <w:noProof/>
          <w:szCs w:val="18"/>
        </w:rPr>
      </w:pPr>
      <w:r w:rsidRPr="005D636E">
        <w:rPr>
          <w:rFonts w:eastAsia="Verdana" w:cs="Times New Roman"/>
          <w:noProof/>
          <w:szCs w:val="18"/>
        </w:rPr>
        <w:t>b. každý člen statutárního orgánu této právnické osoby a</w:t>
      </w:r>
    </w:p>
    <w:p w14:paraId="028E85FF" w14:textId="54008765" w:rsidR="003C5468" w:rsidRDefault="003C5468" w:rsidP="00813258">
      <w:pPr>
        <w:keepNext/>
        <w:keepLines/>
        <w:tabs>
          <w:tab w:val="left" w:pos="1361"/>
        </w:tabs>
        <w:suppressAutoHyphens/>
        <w:spacing w:line="264" w:lineRule="auto"/>
        <w:ind w:left="993" w:hanging="1"/>
        <w:jc w:val="both"/>
        <w:rPr>
          <w:rFonts w:eastAsia="Verdana" w:cs="Times New Roman"/>
          <w:noProof/>
          <w:szCs w:val="18"/>
        </w:rPr>
      </w:pPr>
      <w:r w:rsidRPr="005D636E">
        <w:rPr>
          <w:rFonts w:eastAsia="Verdana" w:cs="Times New Roman"/>
          <w:noProof/>
          <w:szCs w:val="18"/>
        </w:rPr>
        <w:t>c. osoba zastupující tuto právnickou osobu v statutárním orgánu dodavatele</w:t>
      </w:r>
      <w:r w:rsidR="000C6774">
        <w:rPr>
          <w:rFonts w:eastAsia="Verdana" w:cs="Times New Roman"/>
          <w:noProof/>
          <w:szCs w:val="18"/>
        </w:rPr>
        <w:t xml:space="preserve"> a</w:t>
      </w:r>
    </w:p>
    <w:p w14:paraId="30B72948" w14:textId="77777777" w:rsidR="005D636E" w:rsidRPr="005D636E" w:rsidRDefault="003C5468" w:rsidP="00813258">
      <w:pPr>
        <w:keepNext/>
        <w:keepLines/>
        <w:tabs>
          <w:tab w:val="left" w:pos="1361"/>
        </w:tabs>
        <w:suppressAutoHyphens/>
        <w:spacing w:line="264" w:lineRule="auto"/>
        <w:ind w:left="993" w:hanging="1"/>
        <w:jc w:val="both"/>
        <w:rPr>
          <w:rFonts w:eastAsia="Verdana" w:cs="Times New Roman"/>
          <w:noProof/>
          <w:szCs w:val="18"/>
        </w:rPr>
      </w:pPr>
      <w:r>
        <w:rPr>
          <w:rFonts w:eastAsia="Verdana" w:cs="Times New Roman"/>
          <w:noProof/>
          <w:szCs w:val="18"/>
        </w:rPr>
        <w:t>d</w:t>
      </w:r>
      <w:r w:rsidRPr="005D636E">
        <w:rPr>
          <w:rFonts w:eastAsia="Verdana" w:cs="Times New Roman"/>
          <w:noProof/>
          <w:szCs w:val="18"/>
        </w:rPr>
        <w:t>.</w:t>
      </w:r>
      <w:r w:rsidR="005D636E" w:rsidRPr="005D636E">
        <w:rPr>
          <w:rFonts w:eastAsia="Verdana" w:cs="Times New Roman"/>
          <w:noProof/>
          <w:szCs w:val="18"/>
        </w:rPr>
        <w:t xml:space="preserve"> vedoucí pobočky závodu.</w:t>
      </w:r>
    </w:p>
    <w:p w14:paraId="7DB777FC" w14:textId="77777777" w:rsidR="005D636E" w:rsidRPr="005D636E" w:rsidRDefault="005D636E" w:rsidP="00813258">
      <w:pPr>
        <w:pStyle w:val="Normlnodstavec"/>
        <w:suppressAutoHyphens/>
      </w:pPr>
      <w:r w:rsidRPr="005D636E">
        <w:t>Zadavatel nemusí ve smyslu § 75 odst. 2 ZZVZ uplatnit důvod pro vyloučení účastníka zadávacího řízení, i když nesplnil podmínky základní způsobilosti, pokud</w:t>
      </w:r>
      <w:r w:rsidR="003C5468">
        <w:t>:</w:t>
      </w:r>
    </w:p>
    <w:p w14:paraId="028304AC" w14:textId="77777777" w:rsidR="005D636E" w:rsidRPr="005D636E" w:rsidRDefault="005D636E" w:rsidP="00813258">
      <w:pPr>
        <w:keepNext/>
        <w:keepLines/>
        <w:tabs>
          <w:tab w:val="left" w:pos="1361"/>
        </w:tabs>
        <w:suppressAutoHyphens/>
        <w:spacing w:line="264" w:lineRule="auto"/>
        <w:ind w:left="1361" w:hanging="369"/>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by vyloučení účastníka znemožnilo zadání veřejné zakázky v tomto zadávacím řízení a</w:t>
      </w:r>
    </w:p>
    <w:p w14:paraId="7756F35A" w14:textId="77777777" w:rsidR="005D636E" w:rsidRPr="005D636E" w:rsidRDefault="005D636E" w:rsidP="00813258">
      <w:pPr>
        <w:keepNext/>
        <w:keepLines/>
        <w:tabs>
          <w:tab w:val="left" w:pos="1418"/>
        </w:tabs>
        <w:suppressAutoHyphens/>
        <w:spacing w:line="264" w:lineRule="auto"/>
        <w:ind w:left="1416" w:hanging="42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naléhavý veřejný zájem, zejména veřejné zdraví nebo ochrana životního prostředí, vyžaduje plnění veřejné zakázky</w:t>
      </w:r>
      <w:r w:rsidR="003C5468">
        <w:rPr>
          <w:rFonts w:eastAsia="Verdana" w:cs="Times New Roman"/>
          <w:noProof/>
          <w:szCs w:val="18"/>
        </w:rPr>
        <w:t>.</w:t>
      </w:r>
    </w:p>
    <w:p w14:paraId="5DC2BEBA" w14:textId="77777777" w:rsidR="005D636E" w:rsidRPr="005D636E" w:rsidRDefault="005D636E" w:rsidP="00813258">
      <w:pPr>
        <w:pStyle w:val="Normlnodstavec"/>
        <w:suppressAutoHyphens/>
      </w:pPr>
      <w:r w:rsidRPr="005D636E">
        <w:lastRenderedPageBreak/>
        <w:t>Účastník zadávacího řízení může v souladu s § 76 ZZVZ prokázat, že i přes nesplnění základní způsobilosti podle § 74 ZZVZ nebo naplnění důvodu nezpůsobilosti podle § 48 odst. 5 a 6 ZZVZ obnovil svou způsobilost k účasti v zadávacím řízení, pokud v průběhu zadávacího řízení Zadavateli doloží, že přijal dostatečná nápravná opatření. To neplatí po dobu, na kterou byl účastník zadávacího řízení pravomocně odsouzen k zákazu plnění veřejných zakázek nebo účasti v koncesním řízení.</w:t>
      </w:r>
    </w:p>
    <w:p w14:paraId="131BE03B" w14:textId="77777777" w:rsidR="005D636E" w:rsidRDefault="005D636E" w:rsidP="00813258">
      <w:pPr>
        <w:pStyle w:val="Normlnodstavec"/>
        <w:suppressAutoHyphens/>
      </w:pPr>
      <w:r w:rsidRPr="005D636E">
        <w:t>Pokud Zadavatel dospěje k závěru, že způsobilost účastníka zadávacího řízení byla obnovena, ze zadávacího řízení jej nevyloučí nebo předchozí vyloučení účastníka zadávacího řízení zruší.</w:t>
      </w:r>
    </w:p>
    <w:p w14:paraId="6E5D4D14" w14:textId="29706ECF" w:rsidR="00506527" w:rsidRPr="002C2967" w:rsidRDefault="00506527" w:rsidP="00813258">
      <w:pPr>
        <w:pStyle w:val="Normlnodstavec"/>
        <w:suppressAutoHyphens/>
      </w:pPr>
      <w:bookmarkStart w:id="7" w:name="profesní"/>
      <w:r w:rsidRPr="00506527">
        <w:t xml:space="preserve">Vzor </w:t>
      </w:r>
      <w:r w:rsidRPr="002C2967">
        <w:t xml:space="preserve">čestného prohlášení k prokázání požadavků základní způsobilosti tvoří přílohu č. </w:t>
      </w:r>
      <w:r w:rsidR="00B80EA1" w:rsidRPr="002C2967">
        <w:t>2</w:t>
      </w:r>
      <w:r w:rsidRPr="002C2967">
        <w:t xml:space="preserve"> této ZD.</w:t>
      </w:r>
    </w:p>
    <w:p w14:paraId="2F75F82C" w14:textId="77777777" w:rsidR="005D636E" w:rsidRPr="002C2967" w:rsidRDefault="005D636E" w:rsidP="00813258">
      <w:pPr>
        <w:pStyle w:val="Normlnlnek"/>
        <w:suppressAutoHyphens/>
        <w:rPr>
          <w:rFonts w:eastAsia="Verdana"/>
          <w:noProof/>
        </w:rPr>
      </w:pPr>
      <w:r w:rsidRPr="002C2967">
        <w:rPr>
          <w:rFonts w:eastAsia="Verdana"/>
          <w:noProof/>
        </w:rPr>
        <w:t>Profesní způsobilost dle § 77 ZZVZ</w:t>
      </w:r>
    </w:p>
    <w:bookmarkEnd w:id="7"/>
    <w:p w14:paraId="5BBE876D" w14:textId="77777777" w:rsidR="005D636E" w:rsidRPr="005D636E" w:rsidRDefault="005D636E" w:rsidP="00813258">
      <w:pPr>
        <w:pStyle w:val="Normlnodstavec"/>
        <w:suppressAutoHyphens/>
      </w:pPr>
      <w:r w:rsidRPr="002C2967">
        <w:t>Zadavatel v souladu s ustanovením</w:t>
      </w:r>
      <w:r w:rsidRPr="005D636E">
        <w:t xml:space="preserve"> § 73 ZZVZ požaduje prokázání profesní způsobilosti dle § 77 ZZVZ následujícím způsobem:</w:t>
      </w:r>
    </w:p>
    <w:p w14:paraId="375E3977" w14:textId="3564539F" w:rsidR="005D636E" w:rsidRPr="00301759" w:rsidRDefault="005D636E" w:rsidP="009F2679">
      <w:pPr>
        <w:pStyle w:val="Odstavecseseznamem"/>
        <w:keepNext/>
        <w:keepLines/>
        <w:numPr>
          <w:ilvl w:val="0"/>
          <w:numId w:val="14"/>
        </w:numPr>
        <w:tabs>
          <w:tab w:val="left" w:pos="1361"/>
          <w:tab w:val="left" w:pos="1418"/>
        </w:tabs>
        <w:suppressAutoHyphens/>
        <w:spacing w:line="264" w:lineRule="auto"/>
        <w:jc w:val="both"/>
        <w:rPr>
          <w:rFonts w:eastAsia="Verdana" w:cs="Times New Roman"/>
          <w:noProof/>
          <w:szCs w:val="18"/>
        </w:rPr>
      </w:pPr>
      <w:r w:rsidRPr="00301759">
        <w:rPr>
          <w:rFonts w:eastAsia="Verdana" w:cs="Times New Roman"/>
          <w:noProof/>
          <w:szCs w:val="18"/>
        </w:rPr>
        <w:t>Dodavatel prokazuje splnění profesní způsobilosti ve vztahu k České republice předložením výpisu z obchodního rejstříku nebo jiné obdobné evidence, pokud jiný právní předpis zápis do takové evidence vyžaduje.</w:t>
      </w:r>
    </w:p>
    <w:p w14:paraId="34CF4E0B" w14:textId="77777777" w:rsidR="005D636E" w:rsidRPr="005D636E" w:rsidRDefault="005D636E" w:rsidP="00813258">
      <w:pPr>
        <w:keepNext/>
        <w:keepLines/>
        <w:tabs>
          <w:tab w:val="left" w:pos="1418"/>
        </w:tabs>
        <w:suppressAutoHyphen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tohoto kritéria profesní způsobilosti předložením </w:t>
      </w:r>
      <w:r w:rsidRPr="005D636E">
        <w:rPr>
          <w:rFonts w:eastAsia="Verdana" w:cs="Times New Roman"/>
          <w:b/>
          <w:i/>
          <w:noProof/>
          <w:szCs w:val="18"/>
          <w:u w:val="single"/>
        </w:rPr>
        <w:t>výpisu z obchodního rejstříku či jiné obdobné evidence</w:t>
      </w:r>
      <w:r w:rsidRPr="005D636E">
        <w:rPr>
          <w:rFonts w:eastAsia="Verdana" w:cs="Times New Roman"/>
          <w:i/>
          <w:noProof/>
          <w:szCs w:val="18"/>
        </w:rPr>
        <w:t>.</w:t>
      </w:r>
    </w:p>
    <w:p w14:paraId="0FF1BE3C" w14:textId="64E8DD37" w:rsidR="005D636E" w:rsidRPr="0035002A" w:rsidRDefault="000540F8" w:rsidP="009F2679">
      <w:pPr>
        <w:pStyle w:val="Odstavecseseznamem"/>
        <w:keepNext/>
        <w:keepLines/>
        <w:numPr>
          <w:ilvl w:val="0"/>
          <w:numId w:val="14"/>
        </w:numPr>
        <w:tabs>
          <w:tab w:val="left" w:pos="1361"/>
          <w:tab w:val="left" w:pos="1418"/>
        </w:tabs>
        <w:suppressAutoHyphens/>
        <w:spacing w:line="264" w:lineRule="auto"/>
        <w:jc w:val="both"/>
        <w:rPr>
          <w:rFonts w:eastAsia="Verdana" w:cs="Times New Roman"/>
          <w:noProof/>
          <w:szCs w:val="18"/>
        </w:rPr>
      </w:pPr>
      <w:r>
        <w:rPr>
          <w:rFonts w:eastAsia="Verdana" w:cs="Times New Roman"/>
          <w:noProof/>
          <w:szCs w:val="18"/>
        </w:rPr>
        <w:t>Z</w:t>
      </w:r>
      <w:r w:rsidR="005D636E" w:rsidRPr="0035002A">
        <w:rPr>
          <w:rFonts w:eastAsia="Verdana" w:cs="Times New Roman"/>
          <w:noProof/>
          <w:szCs w:val="18"/>
        </w:rPr>
        <w:t xml:space="preserve">adavatel požaduje, aby dodavatel předložil doklad o oprávnění podnikat v rozsahu odpovídajícím předmětu veřejné zakázky, pokud jiné právní předpisy takové oprávnění požadují. </w:t>
      </w:r>
    </w:p>
    <w:p w14:paraId="481BCD27" w14:textId="547B7ABE" w:rsidR="005D636E" w:rsidRPr="0035002A" w:rsidRDefault="005D636E" w:rsidP="00813258">
      <w:pPr>
        <w:pStyle w:val="Normlnodstavec"/>
        <w:numPr>
          <w:ilvl w:val="0"/>
          <w:numId w:val="0"/>
        </w:numPr>
        <w:suppressAutoHyphens/>
        <w:ind w:left="426"/>
      </w:pPr>
      <w:r w:rsidRPr="0035002A">
        <w:t xml:space="preserve">Dodavatel prokazuje splnění tohoto kritéria profesní způsobilosti předložením výpisů z živnostenského rejstříku dle § 10 odst. 3 písm. a) zákona č. 455/1991 Sb., o živnostenském podnikání (živnostenský zákon), ve znění pozdějších předpisů, a/nebo živnostenské listy, resp. jiná oprávnění k podnikání, pro </w:t>
      </w:r>
      <w:r w:rsidR="008A6320">
        <w:t>vázané</w:t>
      </w:r>
      <w:r w:rsidR="008A6320" w:rsidRPr="0035002A">
        <w:t xml:space="preserve"> </w:t>
      </w:r>
      <w:r w:rsidR="000540F8">
        <w:t xml:space="preserve">a volné </w:t>
      </w:r>
      <w:r w:rsidRPr="0035002A">
        <w:t>živnost</w:t>
      </w:r>
      <w:r w:rsidR="008A6320">
        <w:t>i</w:t>
      </w:r>
      <w:r w:rsidRPr="0035002A">
        <w:t xml:space="preserve"> ve všech následujících oborech: </w:t>
      </w:r>
    </w:p>
    <w:p w14:paraId="5320FC33" w14:textId="7A7495DB" w:rsidR="008A6320" w:rsidRPr="000540F8" w:rsidRDefault="009C34D2" w:rsidP="009F2679">
      <w:pPr>
        <w:pStyle w:val="Odstavecseseznamem"/>
        <w:keepNext/>
        <w:keepLines/>
        <w:numPr>
          <w:ilvl w:val="0"/>
          <w:numId w:val="13"/>
        </w:numPr>
        <w:tabs>
          <w:tab w:val="left" w:pos="1361"/>
        </w:tabs>
        <w:suppressAutoHyphens/>
        <w:spacing w:line="264" w:lineRule="auto"/>
        <w:rPr>
          <w:rFonts w:eastAsia="Verdana" w:cs="Times New Roman"/>
          <w:noProof/>
          <w:szCs w:val="18"/>
        </w:rPr>
      </w:pPr>
      <w:r>
        <w:rPr>
          <w:rFonts w:eastAsia="Verdana" w:cs="Times New Roman"/>
          <w:noProof/>
          <w:szCs w:val="18"/>
        </w:rPr>
        <w:t>G</w:t>
      </w:r>
      <w:r w:rsidR="0035002A" w:rsidRPr="000540F8">
        <w:rPr>
          <w:rFonts w:eastAsia="Verdana" w:cs="Times New Roman"/>
          <w:noProof/>
          <w:szCs w:val="18"/>
        </w:rPr>
        <w:t>eologické práce</w:t>
      </w:r>
      <w:r>
        <w:rPr>
          <w:rFonts w:eastAsia="Verdana" w:cs="Times New Roman"/>
          <w:noProof/>
          <w:szCs w:val="18"/>
        </w:rPr>
        <w:t>.</w:t>
      </w:r>
    </w:p>
    <w:p w14:paraId="6D9A2456" w14:textId="47660DEB" w:rsidR="005D636E" w:rsidRPr="009E5872" w:rsidRDefault="008A6320" w:rsidP="009F2679">
      <w:pPr>
        <w:pStyle w:val="Odstavecseseznamem"/>
        <w:keepNext/>
        <w:keepLines/>
        <w:numPr>
          <w:ilvl w:val="0"/>
          <w:numId w:val="13"/>
        </w:numPr>
        <w:tabs>
          <w:tab w:val="left" w:pos="1361"/>
        </w:tabs>
        <w:suppressAutoHyphens/>
        <w:spacing w:line="264" w:lineRule="auto"/>
        <w:ind w:hanging="357"/>
        <w:contextualSpacing w:val="0"/>
        <w:rPr>
          <w:rFonts w:eastAsia="Verdana" w:cs="Times New Roman"/>
          <w:noProof/>
          <w:szCs w:val="18"/>
        </w:rPr>
      </w:pPr>
      <w:r w:rsidRPr="009E5872">
        <w:rPr>
          <w:rFonts w:eastAsia="Verdana" w:cs="Times New Roman"/>
          <w:noProof/>
          <w:szCs w:val="18"/>
        </w:rPr>
        <w:t>Testování</w:t>
      </w:r>
      <w:r w:rsidR="0035002A" w:rsidRPr="009E5872">
        <w:rPr>
          <w:rFonts w:eastAsia="Verdana" w:cs="Times New Roman"/>
          <w:noProof/>
          <w:szCs w:val="18"/>
        </w:rPr>
        <w:t>, měření, analýzy a kontroly.</w:t>
      </w:r>
    </w:p>
    <w:p w14:paraId="1F300622" w14:textId="70434C71" w:rsidR="001D3CE8" w:rsidRPr="00301759" w:rsidRDefault="001D3CE8" w:rsidP="00813258">
      <w:pPr>
        <w:pStyle w:val="Odstavecseseznamem"/>
        <w:keepNext/>
        <w:keepLines/>
        <w:tabs>
          <w:tab w:val="left" w:pos="1361"/>
        </w:tabs>
        <w:suppressAutoHyphens/>
        <w:spacing w:line="264" w:lineRule="auto"/>
        <w:ind w:left="567"/>
        <w:contextualSpacing w:val="0"/>
        <w:rPr>
          <w:rFonts w:eastAsia="Verdana" w:cs="Times New Roman"/>
          <w:i/>
          <w:noProof/>
          <w:szCs w:val="18"/>
        </w:rPr>
      </w:pPr>
      <w:r w:rsidRPr="00301759">
        <w:rPr>
          <w:rFonts w:eastAsia="Verdana" w:cs="Times New Roman"/>
          <w:i/>
          <w:noProof/>
          <w:szCs w:val="18"/>
        </w:rPr>
        <w:t xml:space="preserve">Dodavatel prokazuje splnění </w:t>
      </w:r>
      <w:r w:rsidRPr="00F8281E">
        <w:rPr>
          <w:rFonts w:eastAsia="Verdana" w:cs="Times New Roman"/>
          <w:i/>
          <w:noProof/>
          <w:szCs w:val="18"/>
        </w:rPr>
        <w:t xml:space="preserve">tohoto kritéria profesní způsobilosti předložením </w:t>
      </w:r>
      <w:r w:rsidRPr="00F8281E">
        <w:rPr>
          <w:rFonts w:eastAsia="Verdana" w:cs="Times New Roman"/>
          <w:b/>
          <w:i/>
          <w:noProof/>
          <w:szCs w:val="18"/>
          <w:u w:val="single"/>
        </w:rPr>
        <w:t>příslušných oprávnění k podnikání</w:t>
      </w:r>
      <w:r w:rsidRPr="00F8281E">
        <w:rPr>
          <w:rFonts w:eastAsia="Verdana" w:cs="Times New Roman"/>
          <w:b/>
          <w:i/>
          <w:noProof/>
          <w:szCs w:val="18"/>
        </w:rPr>
        <w:t>.</w:t>
      </w:r>
      <w:r w:rsidR="00F8281E" w:rsidRPr="00F8281E">
        <w:rPr>
          <w:i/>
          <w:iCs/>
        </w:rPr>
        <w:t xml:space="preserve"> Zadavatel uzná za průkaz podnikatelského oprávnění v požadovaném oboru rovněž výpis z živnostenského rejstříku nebo živnostenský list či listy dokládající oprávnění dodavatele k podnikání v oboru (či oborech), který bude zadavatelem požadovanému oboru obsahově odpovídat (jedná se zejména o živnostenské listy vydané za dříve platné právní úpravy).</w:t>
      </w:r>
    </w:p>
    <w:p w14:paraId="0C13C790" w14:textId="07EE772E" w:rsidR="000540F8" w:rsidRDefault="00F83260" w:rsidP="009F2679">
      <w:pPr>
        <w:pStyle w:val="Odstavecseseznamem"/>
        <w:keepNext/>
        <w:keepLines/>
        <w:numPr>
          <w:ilvl w:val="0"/>
          <w:numId w:val="14"/>
        </w:numPr>
        <w:tabs>
          <w:tab w:val="left" w:pos="1361"/>
          <w:tab w:val="left" w:pos="1418"/>
        </w:tabs>
        <w:suppressAutoHyphens/>
        <w:spacing w:line="264" w:lineRule="auto"/>
        <w:ind w:hanging="357"/>
        <w:contextualSpacing w:val="0"/>
        <w:jc w:val="both"/>
        <w:rPr>
          <w:rFonts w:eastAsia="Verdana" w:cs="Times New Roman"/>
          <w:noProof/>
          <w:szCs w:val="18"/>
        </w:rPr>
      </w:pPr>
      <w:r>
        <w:rPr>
          <w:rFonts w:eastAsia="Verdana" w:cs="Times New Roman"/>
          <w:noProof/>
          <w:szCs w:val="18"/>
        </w:rPr>
        <w:t>Dodavatel prokazuje, že je odborně způsobilý nebo disponuje osobou, jejímž prostřednictvím odbornou způsobilost zabezpečuje v oblastech, ve kterých je vzhledem k předmětu dílčích zakázek odborná způsobilost právními předpisy vyžadována. Dodavatel je povinen předložit:</w:t>
      </w:r>
    </w:p>
    <w:p w14:paraId="62292719" w14:textId="569CD81F" w:rsidR="009E5872" w:rsidRDefault="009E5872" w:rsidP="009F2679">
      <w:pPr>
        <w:pStyle w:val="Odstavecseseznamem"/>
        <w:keepNext/>
        <w:keepLines/>
        <w:numPr>
          <w:ilvl w:val="0"/>
          <w:numId w:val="15"/>
        </w:numPr>
        <w:suppressAutoHyphens/>
        <w:rPr>
          <w:rFonts w:eastAsia="Verdana" w:cs="Times New Roman"/>
          <w:noProof/>
          <w:szCs w:val="18"/>
        </w:rPr>
      </w:pPr>
      <w:r>
        <w:rPr>
          <w:rFonts w:eastAsia="Verdana" w:cs="Times New Roman"/>
          <w:noProof/>
          <w:szCs w:val="18"/>
        </w:rPr>
        <w:t>Osvědčení o p</w:t>
      </w:r>
      <w:r w:rsidRPr="009E5872">
        <w:rPr>
          <w:rFonts w:eastAsia="Verdana" w:cs="Times New Roman"/>
          <w:noProof/>
          <w:szCs w:val="18"/>
        </w:rPr>
        <w:t xml:space="preserve">rojektování a navrhování objektů a zařízení, které jsou součástí činností prováděných hornickým způsobem v rozsahu </w:t>
      </w:r>
      <w:r w:rsidR="007B0E3A">
        <w:rPr>
          <w:rFonts w:eastAsia="Verdana" w:cs="Times New Roman"/>
          <w:noProof/>
          <w:szCs w:val="18"/>
        </w:rPr>
        <w:t xml:space="preserve">podle § 3 písm. f) </w:t>
      </w:r>
      <w:r w:rsidRPr="009E5872">
        <w:rPr>
          <w:rFonts w:eastAsia="Verdana" w:cs="Times New Roman"/>
          <w:noProof/>
          <w:szCs w:val="18"/>
        </w:rPr>
        <w:t>zákona č. 61/1988 Sb., hornické činnosti, výbušninách a o státní báňské správě, ve znění pozdějších předpisů.</w:t>
      </w:r>
    </w:p>
    <w:p w14:paraId="516AFDAC" w14:textId="1F3D70E9" w:rsidR="009C34D2" w:rsidRPr="009C34D2" w:rsidRDefault="003D03BC" w:rsidP="00AD04E5">
      <w:pPr>
        <w:pStyle w:val="Odstavecseseznamem"/>
        <w:keepNext/>
        <w:keepLines/>
        <w:numPr>
          <w:ilvl w:val="0"/>
          <w:numId w:val="15"/>
        </w:numPr>
        <w:suppressAutoHyphens/>
        <w:rPr>
          <w:rFonts w:eastAsia="Verdana" w:cs="Times New Roman"/>
          <w:noProof/>
          <w:szCs w:val="18"/>
        </w:rPr>
      </w:pPr>
      <w:r>
        <w:rPr>
          <w:rFonts w:eastAsia="Verdana" w:cs="Times New Roman"/>
          <w:noProof/>
          <w:szCs w:val="18"/>
        </w:rPr>
        <w:lastRenderedPageBreak/>
        <w:t>D</w:t>
      </w:r>
      <w:r w:rsidR="009C34D2">
        <w:rPr>
          <w:rFonts w:eastAsia="Verdana" w:cs="Times New Roman"/>
          <w:noProof/>
          <w:szCs w:val="18"/>
        </w:rPr>
        <w:t>oklad</w:t>
      </w:r>
      <w:r w:rsidR="009C34D2" w:rsidRPr="009C34D2">
        <w:rPr>
          <w:rFonts w:eastAsia="Verdana" w:cs="Times New Roman"/>
          <w:noProof/>
          <w:szCs w:val="18"/>
        </w:rPr>
        <w:t xml:space="preserve"> o autorizaci v rozsahu dle § 5 odst. 3 písm.</w:t>
      </w:r>
      <w:ins w:id="8" w:author="Hošna Štěpán, Mgr." w:date="2023-01-31T16:34:00Z">
        <w:r w:rsidR="00AD04E5">
          <w:rPr>
            <w:rFonts w:eastAsia="Verdana" w:cs="Times New Roman"/>
            <w:noProof/>
            <w:szCs w:val="18"/>
          </w:rPr>
          <w:t xml:space="preserve"> </w:t>
        </w:r>
        <w:r w:rsidR="00AD04E5" w:rsidRPr="00AD04E5">
          <w:rPr>
            <w:rFonts w:eastAsia="Verdana" w:cs="Times New Roman"/>
            <w:noProof/>
            <w:szCs w:val="18"/>
          </w:rPr>
          <w:t>b)</w:t>
        </w:r>
        <w:r w:rsidR="00AD04E5">
          <w:rPr>
            <w:rFonts w:eastAsia="Verdana" w:cs="Times New Roman"/>
            <w:noProof/>
            <w:szCs w:val="18"/>
          </w:rPr>
          <w:t xml:space="preserve"> a</w:t>
        </w:r>
      </w:ins>
      <w:r w:rsidR="009C34D2" w:rsidRPr="009C34D2">
        <w:rPr>
          <w:rFonts w:eastAsia="Verdana" w:cs="Times New Roman"/>
          <w:noProof/>
          <w:szCs w:val="18"/>
        </w:rPr>
        <w:t xml:space="preserve"> i) zákona č.</w:t>
      </w:r>
      <w:del w:id="9" w:author="Hošna Štěpán, Mgr." w:date="2023-01-31T16:34:00Z">
        <w:r w:rsidR="009C34D2" w:rsidRPr="009C34D2" w:rsidDel="00AD04E5">
          <w:rPr>
            <w:rFonts w:eastAsia="Verdana" w:cs="Times New Roman"/>
            <w:noProof/>
            <w:szCs w:val="18"/>
          </w:rPr>
          <w:delText xml:space="preserve"> </w:delText>
        </w:r>
      </w:del>
      <w:ins w:id="10" w:author="Hošna Štěpán, Mgr." w:date="2023-01-31T16:34:00Z">
        <w:r w:rsidR="00AD04E5">
          <w:rPr>
            <w:rFonts w:eastAsia="Verdana" w:cs="Times New Roman"/>
            <w:noProof/>
            <w:szCs w:val="18"/>
          </w:rPr>
          <w:t> </w:t>
        </w:r>
      </w:ins>
      <w:r w:rsidR="009C34D2" w:rsidRPr="009C34D2">
        <w:rPr>
          <w:rFonts w:eastAsia="Verdana" w:cs="Times New Roman"/>
          <w:noProof/>
          <w:szCs w:val="18"/>
        </w:rPr>
        <w:t>360/1992 Sb., o výkonu povolání autorizovaných architektů a o výkonu povolání autorizovaných inženýrů a techniků činných ve výstavbě, ve znění pozdějších předpisů</w:t>
      </w:r>
      <w:del w:id="11" w:author="Hošna Štěpán, Mgr." w:date="2023-01-31T16:34:00Z">
        <w:r w:rsidR="00D54B1E" w:rsidDel="00AD04E5">
          <w:rPr>
            <w:rFonts w:eastAsia="Verdana" w:cs="Times New Roman"/>
            <w:noProof/>
            <w:szCs w:val="18"/>
          </w:rPr>
          <w:delText xml:space="preserve">, </w:delText>
        </w:r>
        <w:r w:rsidR="00D54B1E" w:rsidRPr="0071676E" w:rsidDel="00AD04E5">
          <w:rPr>
            <w:rFonts w:eastAsia="Verdana"/>
          </w:rPr>
          <w:delText>tedy</w:delText>
        </w:r>
      </w:del>
      <w:r w:rsidR="00D54B1E" w:rsidRPr="0071676E">
        <w:rPr>
          <w:rFonts w:eastAsia="Verdana"/>
        </w:rPr>
        <w:t xml:space="preserve"> pro geotechniku</w:t>
      </w:r>
      <w:ins w:id="12" w:author="Hošna Štěpán, Mgr." w:date="2023-01-31T16:35:00Z">
        <w:r w:rsidR="00AD04E5">
          <w:rPr>
            <w:rFonts w:eastAsia="Verdana"/>
          </w:rPr>
          <w:t xml:space="preserve"> a pro dopravní stavby</w:t>
        </w:r>
      </w:ins>
      <w:r w:rsidR="009C34D2" w:rsidRPr="009C34D2">
        <w:rPr>
          <w:rFonts w:eastAsia="Verdana" w:cs="Times New Roman"/>
          <w:noProof/>
          <w:szCs w:val="18"/>
        </w:rPr>
        <w:t>.</w:t>
      </w:r>
    </w:p>
    <w:p w14:paraId="194A4E0D" w14:textId="6A6F9592" w:rsidR="009C34D2" w:rsidRPr="009C34D2" w:rsidRDefault="003D03BC" w:rsidP="009F2679">
      <w:pPr>
        <w:pStyle w:val="Odstavecseseznamem"/>
        <w:keepNext/>
        <w:keepLines/>
        <w:numPr>
          <w:ilvl w:val="0"/>
          <w:numId w:val="15"/>
        </w:numPr>
        <w:suppressAutoHyphens/>
        <w:rPr>
          <w:rFonts w:eastAsia="Verdana" w:cs="Times New Roman"/>
          <w:noProof/>
          <w:szCs w:val="18"/>
        </w:rPr>
      </w:pPr>
      <w:r>
        <w:rPr>
          <w:rFonts w:eastAsia="Verdana" w:cs="Times New Roman"/>
          <w:noProof/>
          <w:szCs w:val="18"/>
        </w:rPr>
        <w:t>O</w:t>
      </w:r>
      <w:r w:rsidR="009C34D2" w:rsidRPr="009C34D2">
        <w:rPr>
          <w:rFonts w:eastAsia="Verdana" w:cs="Times New Roman"/>
          <w:noProof/>
          <w:szCs w:val="18"/>
        </w:rPr>
        <w:t>svědčení o odborné způsobilosti projektovat, provádět a vyhodnocovat geologické práce v oboru inženýrská geologie,  hydrogeologie a geofyzika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22D823BD" w14:textId="3D42FD92" w:rsidR="001D3CE8" w:rsidRPr="00506527" w:rsidRDefault="001D3CE8" w:rsidP="00B42F9A">
      <w:pPr>
        <w:pStyle w:val="Odstavecseseznamem"/>
        <w:keepNext/>
        <w:keepLines/>
        <w:tabs>
          <w:tab w:val="left" w:pos="1361"/>
          <w:tab w:val="left" w:pos="1418"/>
        </w:tabs>
        <w:suppressAutoHyphens/>
        <w:spacing w:line="264" w:lineRule="auto"/>
        <w:ind w:left="2064"/>
        <w:jc w:val="both"/>
        <w:rPr>
          <w:rFonts w:eastAsia="Verdana" w:cs="Times New Roman"/>
          <w:noProof/>
          <w:szCs w:val="18"/>
        </w:rPr>
      </w:pPr>
    </w:p>
    <w:p w14:paraId="1CB7200B" w14:textId="10C48074" w:rsidR="001D3CE8" w:rsidRPr="002C2967" w:rsidRDefault="001D3CE8" w:rsidP="00813258">
      <w:pPr>
        <w:keepNext/>
        <w:keepLines/>
        <w:suppressAutoHyphens/>
        <w:spacing w:line="264" w:lineRule="auto"/>
        <w:jc w:val="both"/>
        <w:rPr>
          <w:rFonts w:eastAsia="Verdana" w:cs="Times New Roman"/>
          <w:noProof/>
          <w:szCs w:val="18"/>
        </w:rPr>
      </w:pPr>
      <w:r w:rsidRPr="00265AC1">
        <w:rPr>
          <w:rFonts w:eastAsia="Verdana" w:cs="Times New Roman"/>
          <w:i/>
          <w:noProof/>
          <w:szCs w:val="18"/>
        </w:rPr>
        <w:t xml:space="preserve">Dodavatel prokazuje </w:t>
      </w:r>
      <w:r w:rsidRPr="007606DD">
        <w:rPr>
          <w:rFonts w:eastAsia="Verdana" w:cs="Times New Roman"/>
          <w:i/>
          <w:noProof/>
          <w:szCs w:val="18"/>
        </w:rPr>
        <w:t xml:space="preserve">splnění tohoto kritéria profesní způsobilosti předložením výše uvedených </w:t>
      </w:r>
      <w:r w:rsidRPr="007606DD">
        <w:rPr>
          <w:rFonts w:eastAsia="Verdana" w:cs="Times New Roman"/>
          <w:b/>
          <w:i/>
          <w:noProof/>
          <w:szCs w:val="18"/>
          <w:u w:val="single"/>
        </w:rPr>
        <w:t xml:space="preserve">osvědčení/dokladů, </w:t>
      </w:r>
      <w:r w:rsidR="009E5872" w:rsidRPr="007606DD">
        <w:rPr>
          <w:rFonts w:eastAsia="Verdana" w:cs="Times New Roman"/>
          <w:b/>
          <w:i/>
          <w:noProof/>
          <w:szCs w:val="18"/>
          <w:u w:val="single"/>
        </w:rPr>
        <w:t>přičemž u dokladů a osvědčení, které jsou vydávány fyzickým osobám, budou vždy předloženy ve vztahu</w:t>
      </w:r>
      <w:r w:rsidRPr="007606DD">
        <w:rPr>
          <w:rFonts w:eastAsia="Verdana" w:cs="Times New Roman"/>
          <w:b/>
          <w:i/>
          <w:noProof/>
          <w:szCs w:val="18"/>
          <w:u w:val="single"/>
        </w:rPr>
        <w:t xml:space="preserve"> k příslušnému členovi realizačního týmu  dle bodu </w:t>
      </w:r>
      <w:r w:rsidRPr="002C2967">
        <w:rPr>
          <w:rFonts w:eastAsia="Verdana" w:cs="Times New Roman"/>
          <w:b/>
          <w:i/>
          <w:noProof/>
          <w:szCs w:val="18"/>
          <w:u w:val="single"/>
        </w:rPr>
        <w:t>1</w:t>
      </w:r>
      <w:r w:rsidR="007606DD" w:rsidRPr="002C2967">
        <w:rPr>
          <w:rFonts w:eastAsia="Verdana" w:cs="Times New Roman"/>
          <w:b/>
          <w:i/>
          <w:noProof/>
          <w:szCs w:val="18"/>
          <w:u w:val="single"/>
        </w:rPr>
        <w:t>2</w:t>
      </w:r>
      <w:r w:rsidRPr="002C2967">
        <w:rPr>
          <w:rFonts w:eastAsia="Verdana" w:cs="Times New Roman"/>
          <w:b/>
          <w:i/>
          <w:noProof/>
          <w:szCs w:val="18"/>
          <w:u w:val="single"/>
        </w:rPr>
        <w:t>.2. a jeho podbododů této  Zadávací dokumentace.</w:t>
      </w:r>
    </w:p>
    <w:p w14:paraId="4D70E8E8" w14:textId="77777777" w:rsidR="005D636E" w:rsidRPr="002C2967" w:rsidRDefault="005D636E" w:rsidP="00813258">
      <w:pPr>
        <w:pStyle w:val="Normlnodstavec"/>
        <w:suppressAutoHyphens/>
      </w:pPr>
      <w:r w:rsidRPr="002C2967">
        <w:t>Doklady k prokázání profesní způsobilosti dodavatel nemusí předložit, pokud právní předpisy v zemi jeho sídla obdobnou profesní způsobilost nevyžadují.</w:t>
      </w:r>
    </w:p>
    <w:p w14:paraId="7FA3FB3F" w14:textId="1E39035E" w:rsidR="005D636E" w:rsidRPr="002C2967" w:rsidRDefault="005D636E" w:rsidP="00813258">
      <w:pPr>
        <w:pStyle w:val="Normlnlnek"/>
        <w:suppressAutoHyphens/>
        <w:rPr>
          <w:rFonts w:eastAsia="Verdana"/>
          <w:noProof/>
        </w:rPr>
      </w:pPr>
      <w:bookmarkStart w:id="13" w:name="ekonomická"/>
      <w:r w:rsidRPr="002C2967">
        <w:rPr>
          <w:rFonts w:eastAsia="Verdana"/>
          <w:noProof/>
        </w:rPr>
        <w:t>Ekonomická kvalifikace dle § 78 ZZVZ</w:t>
      </w:r>
    </w:p>
    <w:bookmarkEnd w:id="13"/>
    <w:p w14:paraId="50EAA077" w14:textId="5BEE9B40" w:rsidR="005563BE" w:rsidRPr="002C2967" w:rsidRDefault="005563BE" w:rsidP="00813258">
      <w:pPr>
        <w:pStyle w:val="Normlnodstavec"/>
        <w:suppressAutoHyphens/>
        <w:rPr>
          <w:i/>
        </w:rPr>
      </w:pPr>
      <w:r w:rsidRPr="002C2967">
        <w:t>Zadavatel nepožaduje ekonomickou kvalifikaci</w:t>
      </w:r>
      <w:r w:rsidRPr="002C2967">
        <w:rPr>
          <w:i/>
        </w:rPr>
        <w:t>.</w:t>
      </w:r>
    </w:p>
    <w:p w14:paraId="1667A8C8" w14:textId="5711A0DF" w:rsidR="005D636E" w:rsidRPr="002C2967" w:rsidRDefault="005D636E" w:rsidP="00813258">
      <w:pPr>
        <w:pStyle w:val="Normlnlnek"/>
        <w:suppressAutoHyphens/>
        <w:rPr>
          <w:rFonts w:eastAsia="Verdana"/>
          <w:noProof/>
        </w:rPr>
      </w:pPr>
      <w:bookmarkStart w:id="14" w:name="technická"/>
      <w:r w:rsidRPr="002C2967">
        <w:rPr>
          <w:rFonts w:eastAsia="Verdana"/>
          <w:noProof/>
        </w:rPr>
        <w:t xml:space="preserve">Technická kvalifikace dle § 79 </w:t>
      </w:r>
      <w:r w:rsidR="003D592F">
        <w:rPr>
          <w:rFonts w:eastAsia="Verdana"/>
          <w:noProof/>
        </w:rPr>
        <w:t xml:space="preserve">a 167 odst. 1 </w:t>
      </w:r>
      <w:r w:rsidRPr="002C2967">
        <w:rPr>
          <w:rFonts w:eastAsia="Verdana"/>
          <w:noProof/>
        </w:rPr>
        <w:t>ZZVZ</w:t>
      </w:r>
    </w:p>
    <w:bookmarkEnd w:id="14"/>
    <w:p w14:paraId="4790767C" w14:textId="22201909" w:rsidR="005D636E" w:rsidRPr="002C2967" w:rsidRDefault="00D42866" w:rsidP="00813258">
      <w:pPr>
        <w:pStyle w:val="Normlnodstavec"/>
        <w:suppressAutoHyphens/>
      </w:pPr>
      <w:r w:rsidRPr="002C2967">
        <w:t>S</w:t>
      </w:r>
      <w:r w:rsidR="005D636E" w:rsidRPr="002C2967">
        <w:t xml:space="preserve">eznam </w:t>
      </w:r>
      <w:r w:rsidR="001604CB" w:rsidRPr="002C2967">
        <w:t>obsahující významné</w:t>
      </w:r>
      <w:r w:rsidR="00830232" w:rsidRPr="002C2967">
        <w:t xml:space="preserve"> reference</w:t>
      </w:r>
      <w:r w:rsidR="00741DA9" w:rsidRPr="002C2967">
        <w:t>,</w:t>
      </w:r>
      <w:r w:rsidR="001604CB" w:rsidRPr="002C2967">
        <w:t xml:space="preserve"> </w:t>
      </w:r>
      <w:r w:rsidR="00741DA9" w:rsidRPr="002C2967">
        <w:t>jehož vzor je</w:t>
      </w:r>
      <w:r w:rsidR="0008585F" w:rsidRPr="002C2967">
        <w:t xml:space="preserve"> upraven jako</w:t>
      </w:r>
      <w:r w:rsidR="00741DA9" w:rsidRPr="002C2967">
        <w:t xml:space="preserve"> </w:t>
      </w:r>
      <w:r w:rsidR="0008585F" w:rsidRPr="002C2967">
        <w:fldChar w:fldCharType="begin"/>
      </w:r>
      <w:r w:rsidR="0008585F" w:rsidRPr="002C2967">
        <w:instrText xml:space="preserve"> REF _Ref61562063 \r \h </w:instrText>
      </w:r>
      <w:r w:rsidR="00222ECE" w:rsidRPr="002C2967">
        <w:instrText xml:space="preserve"> \* MERGEFORMAT </w:instrText>
      </w:r>
      <w:r w:rsidR="0008585F" w:rsidRPr="002C2967">
        <w:fldChar w:fldCharType="separate"/>
      </w:r>
      <w:r w:rsidR="00C50822">
        <w:t>Příloha č. 3</w:t>
      </w:r>
      <w:r w:rsidR="0008585F" w:rsidRPr="002C2967">
        <w:fldChar w:fldCharType="end"/>
      </w:r>
      <w:r w:rsidR="00741DA9" w:rsidRPr="002C2967">
        <w:t xml:space="preserve"> této Zadávací dokumentace </w:t>
      </w:r>
      <w:r w:rsidR="005D636E" w:rsidRPr="002C2967">
        <w:t>s obdobným charakterem plnění, jako je předmět veřejné zakázky, poskytnutých za poslední</w:t>
      </w:r>
      <w:r w:rsidR="00222ECE" w:rsidRPr="002C2967">
        <w:t>ch 5 let</w:t>
      </w:r>
      <w:r w:rsidR="005D636E" w:rsidRPr="002C2967">
        <w:t xml:space="preserve"> před zahájením zadávacího řízení včetně uvedení:</w:t>
      </w:r>
    </w:p>
    <w:p w14:paraId="0C1E5DAC" w14:textId="77777777" w:rsidR="005D636E" w:rsidRPr="00222ECE" w:rsidRDefault="005D636E" w:rsidP="00813258">
      <w:pPr>
        <w:keepNext/>
        <w:keepLines/>
        <w:numPr>
          <w:ilvl w:val="4"/>
          <w:numId w:val="2"/>
        </w:numPr>
        <w:tabs>
          <w:tab w:val="num" w:pos="3261"/>
        </w:tabs>
        <w:suppressAutoHyphens/>
        <w:spacing w:after="0" w:line="264" w:lineRule="auto"/>
        <w:ind w:left="1418"/>
        <w:jc w:val="both"/>
        <w:rPr>
          <w:rFonts w:eastAsia="Verdana" w:cs="Times New Roman"/>
          <w:szCs w:val="18"/>
        </w:rPr>
      </w:pPr>
      <w:r w:rsidRPr="00222ECE">
        <w:rPr>
          <w:rFonts w:eastAsia="Verdana" w:cs="Times New Roman"/>
          <w:szCs w:val="18"/>
        </w:rPr>
        <w:t>ceny</w:t>
      </w:r>
    </w:p>
    <w:p w14:paraId="03FC552C" w14:textId="77777777" w:rsidR="005D636E" w:rsidRPr="00222ECE" w:rsidRDefault="005D636E" w:rsidP="00813258">
      <w:pPr>
        <w:keepNext/>
        <w:keepLines/>
        <w:numPr>
          <w:ilvl w:val="4"/>
          <w:numId w:val="2"/>
        </w:numPr>
        <w:tabs>
          <w:tab w:val="num" w:pos="3261"/>
        </w:tabs>
        <w:suppressAutoHyphens/>
        <w:spacing w:after="0" w:line="264" w:lineRule="auto"/>
        <w:ind w:left="1418"/>
        <w:jc w:val="both"/>
        <w:rPr>
          <w:rFonts w:eastAsia="Verdana" w:cs="Times New Roman"/>
          <w:szCs w:val="18"/>
        </w:rPr>
      </w:pPr>
      <w:r w:rsidRPr="00222ECE">
        <w:rPr>
          <w:rFonts w:eastAsia="Verdana" w:cs="Times New Roman"/>
          <w:szCs w:val="18"/>
        </w:rPr>
        <w:t xml:space="preserve">doby jejich poskytnutí a </w:t>
      </w:r>
    </w:p>
    <w:p w14:paraId="025C299E" w14:textId="77777777" w:rsidR="005D636E" w:rsidRPr="00222ECE" w:rsidRDefault="005D636E" w:rsidP="00813258">
      <w:pPr>
        <w:keepNext/>
        <w:keepLines/>
        <w:numPr>
          <w:ilvl w:val="4"/>
          <w:numId w:val="2"/>
        </w:numPr>
        <w:tabs>
          <w:tab w:val="num" w:pos="3261"/>
        </w:tabs>
        <w:suppressAutoHyphens/>
        <w:spacing w:after="0" w:line="264" w:lineRule="auto"/>
        <w:ind w:left="1418"/>
        <w:jc w:val="both"/>
        <w:rPr>
          <w:rFonts w:eastAsia="Verdana" w:cs="Times New Roman"/>
          <w:szCs w:val="18"/>
        </w:rPr>
      </w:pPr>
      <w:r w:rsidRPr="00222ECE">
        <w:rPr>
          <w:rFonts w:eastAsia="Verdana" w:cs="Times New Roman"/>
          <w:szCs w:val="18"/>
        </w:rPr>
        <w:t>identifikace objednatele.</w:t>
      </w:r>
    </w:p>
    <w:p w14:paraId="33D3FFDD" w14:textId="0482DC32" w:rsidR="00222ECE" w:rsidRPr="00222ECE" w:rsidRDefault="001604CB" w:rsidP="00813258">
      <w:pPr>
        <w:keepNext/>
        <w:keepLines/>
        <w:suppressAutoHyphens/>
        <w:rPr>
          <w:u w:color="394A58"/>
          <w:lang w:eastAsia="cs-CZ"/>
        </w:rPr>
      </w:pPr>
      <w:r w:rsidRPr="00222ECE">
        <w:rPr>
          <w:u w:color="394A58"/>
          <w:lang w:eastAsia="cs-CZ"/>
        </w:rPr>
        <w:t xml:space="preserve">Obdobným charakterem jako je předmět plnění veřejné zakázky se rozumí </w:t>
      </w:r>
      <w:r w:rsidR="00222ECE" w:rsidRPr="00222ECE">
        <w:rPr>
          <w:u w:color="394A58"/>
          <w:lang w:eastAsia="cs-CZ"/>
        </w:rPr>
        <w:t xml:space="preserve">práce na provedení </w:t>
      </w:r>
      <w:r w:rsidR="007B0E3A">
        <w:rPr>
          <w:u w:color="394A58"/>
          <w:lang w:eastAsia="cs-CZ"/>
        </w:rPr>
        <w:t xml:space="preserve">IGP </w:t>
      </w:r>
      <w:r w:rsidR="00222ECE" w:rsidRPr="00222ECE">
        <w:rPr>
          <w:u w:color="394A58"/>
          <w:lang w:eastAsia="cs-CZ"/>
        </w:rPr>
        <w:t>pro stavby železničních drah ve smyslu § 5 odst. 1 a § 3 odst. 1 zák. č. 266/1994 Sb., o dráhách, ve znění pozdějších předpisů</w:t>
      </w:r>
      <w:r w:rsidR="00222ECE">
        <w:rPr>
          <w:u w:color="394A58"/>
          <w:lang w:eastAsia="cs-CZ"/>
        </w:rPr>
        <w:t xml:space="preserve">, </w:t>
      </w:r>
      <w:r w:rsidR="00222ECE" w:rsidRPr="00222ECE">
        <w:rPr>
          <w:u w:color="394A58"/>
          <w:lang w:eastAsia="cs-CZ"/>
        </w:rPr>
        <w:t xml:space="preserve">jejichž předmětem byly následující činnosti uvedené níže </w:t>
      </w:r>
      <w:r w:rsidR="00222ECE">
        <w:rPr>
          <w:u w:color="394A58"/>
          <w:lang w:eastAsia="cs-CZ"/>
        </w:rPr>
        <w:t>pod písm. a), b) a c)</w:t>
      </w:r>
      <w:r w:rsidR="00222ECE" w:rsidRPr="00222ECE">
        <w:rPr>
          <w:u w:color="394A58"/>
          <w:lang w:eastAsia="cs-CZ"/>
        </w:rPr>
        <w:t xml:space="preserve">. </w:t>
      </w:r>
    </w:p>
    <w:p w14:paraId="670B8A1D" w14:textId="62509535" w:rsidR="00222ECE" w:rsidRPr="00222ECE" w:rsidRDefault="00222ECE" w:rsidP="009F2679">
      <w:pPr>
        <w:pStyle w:val="Odstavecseseznamem"/>
        <w:keepNext/>
        <w:keepLines/>
        <w:numPr>
          <w:ilvl w:val="0"/>
          <w:numId w:val="25"/>
        </w:numPr>
        <w:suppressAutoHyphens/>
        <w:rPr>
          <w:u w:color="394A58"/>
          <w:lang w:eastAsia="cs-CZ"/>
        </w:rPr>
      </w:pPr>
      <w:r w:rsidRPr="00222ECE">
        <w:rPr>
          <w:u w:color="394A58"/>
          <w:lang w:eastAsia="cs-CZ"/>
        </w:rPr>
        <w:t xml:space="preserve">Provedení </w:t>
      </w:r>
      <w:ins w:id="15" w:author="Hošna Štěpán, Mgr." w:date="2023-01-31T16:35:00Z">
        <w:r w:rsidR="00AD04E5">
          <w:rPr>
            <w:u w:color="394A58"/>
            <w:lang w:eastAsia="cs-CZ"/>
          </w:rPr>
          <w:t xml:space="preserve">podrobného </w:t>
        </w:r>
      </w:ins>
      <w:r w:rsidRPr="00222ECE">
        <w:rPr>
          <w:u w:color="394A58"/>
          <w:lang w:eastAsia="cs-CZ"/>
        </w:rPr>
        <w:t>IGP v nestabilním úseku železniční trati v délce minimálně 250 m</w:t>
      </w:r>
      <w:r w:rsidR="00830232">
        <w:rPr>
          <w:u w:color="394A58"/>
          <w:lang w:eastAsia="cs-CZ"/>
        </w:rPr>
        <w:t>.</w:t>
      </w:r>
    </w:p>
    <w:p w14:paraId="40BE69A7" w14:textId="788C14D1" w:rsidR="00222ECE" w:rsidRPr="00222ECE" w:rsidRDefault="00222ECE" w:rsidP="009F2679">
      <w:pPr>
        <w:pStyle w:val="Odstavecseseznamem"/>
        <w:keepNext/>
        <w:keepLines/>
        <w:numPr>
          <w:ilvl w:val="0"/>
          <w:numId w:val="25"/>
        </w:numPr>
        <w:suppressAutoHyphens/>
        <w:rPr>
          <w:u w:color="394A58"/>
          <w:lang w:eastAsia="cs-CZ"/>
        </w:rPr>
      </w:pPr>
      <w:r w:rsidRPr="00222ECE">
        <w:rPr>
          <w:u w:color="394A58"/>
          <w:lang w:eastAsia="cs-CZ"/>
        </w:rPr>
        <w:t xml:space="preserve">Provedení </w:t>
      </w:r>
      <w:ins w:id="16" w:author="Hošna Štěpán, Mgr." w:date="2023-01-31T16:36:00Z">
        <w:r w:rsidR="00AD04E5">
          <w:rPr>
            <w:u w:color="394A58"/>
            <w:lang w:eastAsia="cs-CZ"/>
          </w:rPr>
          <w:t xml:space="preserve">podrobného </w:t>
        </w:r>
      </w:ins>
      <w:r w:rsidRPr="00222ECE">
        <w:rPr>
          <w:u w:color="394A58"/>
          <w:lang w:eastAsia="cs-CZ"/>
        </w:rPr>
        <w:t xml:space="preserve">IGP pro </w:t>
      </w:r>
      <w:del w:id="17" w:author="Hošna Štěpán, Mgr." w:date="2023-01-31T16:37:00Z">
        <w:r w:rsidRPr="00222ECE" w:rsidDel="00AD04E5">
          <w:rPr>
            <w:u w:color="394A58"/>
            <w:lang w:eastAsia="cs-CZ"/>
          </w:rPr>
          <w:delText>projekt</w:delText>
        </w:r>
        <w:r w:rsidR="007B0E3A" w:rsidDel="00AD04E5">
          <w:rPr>
            <w:u w:color="394A58"/>
            <w:lang w:eastAsia="cs-CZ"/>
          </w:rPr>
          <w:delText>/</w:delText>
        </w:r>
        <w:r w:rsidR="00E87F8B" w:rsidDel="00AD04E5">
          <w:rPr>
            <w:u w:color="394A58"/>
            <w:lang w:eastAsia="cs-CZ"/>
          </w:rPr>
          <w:delText xml:space="preserve">dokumentaci ve stupni </w:delText>
        </w:r>
        <w:r w:rsidRPr="00222ECE" w:rsidDel="00AD04E5">
          <w:rPr>
            <w:u w:color="394A58"/>
            <w:lang w:eastAsia="cs-CZ"/>
          </w:rPr>
          <w:delText xml:space="preserve">záměr projektu </w:delText>
        </w:r>
        <w:r w:rsidR="00E87F8B" w:rsidDel="00AD04E5">
          <w:rPr>
            <w:u w:color="394A58"/>
            <w:lang w:eastAsia="cs-CZ"/>
          </w:rPr>
          <w:delText xml:space="preserve">nebo dokumentace </w:delText>
        </w:r>
        <w:r w:rsidR="00E87F8B" w:rsidRPr="007D63FC" w:rsidDel="00AD04E5">
          <w:delText xml:space="preserve">pro </w:delText>
        </w:r>
        <w:r w:rsidR="00E87F8B" w:rsidDel="00AD04E5">
          <w:delText>vydání rozhodnutí o umístění stavby</w:delText>
        </w:r>
        <w:r w:rsidRPr="00222ECE" w:rsidDel="00AD04E5">
          <w:rPr>
            <w:u w:color="394A58"/>
            <w:lang w:eastAsia="cs-CZ"/>
          </w:rPr>
          <w:delText xml:space="preserve"> pro </w:delText>
        </w:r>
      </w:del>
      <w:r w:rsidRPr="00222ECE">
        <w:rPr>
          <w:u w:color="394A58"/>
          <w:lang w:eastAsia="cs-CZ"/>
        </w:rPr>
        <w:t>opravu, rekonstrukci</w:t>
      </w:r>
      <w:ins w:id="18" w:author="Hošna Štěpán, Mgr." w:date="2023-01-31T16:37:00Z">
        <w:r w:rsidR="00AD04E5">
          <w:rPr>
            <w:u w:color="394A58"/>
            <w:lang w:eastAsia="cs-CZ"/>
          </w:rPr>
          <w:t>,</w:t>
        </w:r>
      </w:ins>
      <w:del w:id="19" w:author="Hošna Štěpán, Mgr." w:date="2023-01-31T16:37:00Z">
        <w:r w:rsidRPr="00222ECE" w:rsidDel="00AD04E5">
          <w:rPr>
            <w:u w:color="394A58"/>
            <w:lang w:eastAsia="cs-CZ"/>
          </w:rPr>
          <w:delText xml:space="preserve"> nebo</w:delText>
        </w:r>
      </w:del>
      <w:r w:rsidRPr="00222ECE">
        <w:rPr>
          <w:u w:color="394A58"/>
          <w:lang w:eastAsia="cs-CZ"/>
        </w:rPr>
        <w:t xml:space="preserve"> modernizaci</w:t>
      </w:r>
      <w:ins w:id="20" w:author="Hošna Štěpán, Mgr." w:date="2023-01-31T16:37:00Z">
        <w:r w:rsidR="00AD04E5">
          <w:rPr>
            <w:u w:color="394A58"/>
            <w:lang w:eastAsia="cs-CZ"/>
          </w:rPr>
          <w:t>, nebo optimalizaci</w:t>
        </w:r>
      </w:ins>
      <w:r w:rsidRPr="00222ECE">
        <w:rPr>
          <w:u w:color="394A58"/>
          <w:lang w:eastAsia="cs-CZ"/>
        </w:rPr>
        <w:t xml:space="preserve"> železniční trati v délce souvislého traťového úseku minimálně</w:t>
      </w:r>
      <w:r w:rsidR="007B0E3A">
        <w:rPr>
          <w:u w:color="394A58"/>
          <w:lang w:eastAsia="cs-CZ"/>
        </w:rPr>
        <w:t xml:space="preserve"> </w:t>
      </w:r>
      <w:r w:rsidR="00E87F8B">
        <w:rPr>
          <w:u w:color="394A58"/>
          <w:lang w:eastAsia="cs-CZ"/>
        </w:rPr>
        <w:t>3,5</w:t>
      </w:r>
      <w:r w:rsidRPr="00222ECE">
        <w:rPr>
          <w:u w:color="394A58"/>
          <w:lang w:eastAsia="cs-CZ"/>
        </w:rPr>
        <w:t xml:space="preserve"> km</w:t>
      </w:r>
      <w:r w:rsidR="00830232">
        <w:rPr>
          <w:u w:color="394A58"/>
          <w:lang w:eastAsia="cs-CZ"/>
        </w:rPr>
        <w:t>.</w:t>
      </w:r>
    </w:p>
    <w:p w14:paraId="6DA42C98" w14:textId="7CECAD43" w:rsidR="00830232" w:rsidRDefault="00222ECE" w:rsidP="009F2679">
      <w:pPr>
        <w:pStyle w:val="Odstavecseseznamem"/>
        <w:keepNext/>
        <w:keepLines/>
        <w:numPr>
          <w:ilvl w:val="0"/>
          <w:numId w:val="25"/>
        </w:numPr>
        <w:suppressAutoHyphens/>
        <w:rPr>
          <w:ins w:id="21" w:author="Hošna Štěpán, Mgr." w:date="2023-01-31T16:38:00Z"/>
          <w:u w:color="394A58"/>
          <w:lang w:eastAsia="cs-CZ"/>
        </w:rPr>
      </w:pPr>
      <w:r w:rsidRPr="00222ECE">
        <w:rPr>
          <w:u w:color="394A58"/>
          <w:lang w:eastAsia="cs-CZ"/>
        </w:rPr>
        <w:t xml:space="preserve">Provedení </w:t>
      </w:r>
      <w:ins w:id="22" w:author="Hošna Štěpán, Mgr." w:date="2023-01-31T16:37:00Z">
        <w:r w:rsidR="00AD04E5">
          <w:rPr>
            <w:u w:color="394A58"/>
            <w:lang w:eastAsia="cs-CZ"/>
          </w:rPr>
          <w:t>podrobného</w:t>
        </w:r>
      </w:ins>
      <w:r w:rsidRPr="00222ECE">
        <w:rPr>
          <w:u w:color="394A58"/>
          <w:lang w:eastAsia="cs-CZ"/>
        </w:rPr>
        <w:t xml:space="preserve"> IGP, kdy obsahem každé z nich byl IGP buď pražcového </w:t>
      </w:r>
      <w:r w:rsidR="00830232" w:rsidRPr="00222ECE">
        <w:rPr>
          <w:u w:color="394A58"/>
          <w:lang w:eastAsia="cs-CZ"/>
        </w:rPr>
        <w:t>podloží, nebo</w:t>
      </w:r>
      <w:r w:rsidRPr="00222ECE">
        <w:rPr>
          <w:u w:color="394A58"/>
          <w:lang w:eastAsia="cs-CZ"/>
        </w:rPr>
        <w:t xml:space="preserve"> zemního tělesa železničního spodku poskytnutých dodavatelem na stavbách železničních drah, jak jsou vymezeny v § 5 odst. 1 a v § 3 odst. 1 zákona č. 266/1994 Sb., o dráhách, ve znění pozdějších předpisů.</w:t>
      </w:r>
    </w:p>
    <w:p w14:paraId="1EBFDEC0" w14:textId="7735DA8F" w:rsidR="00AD04E5" w:rsidRDefault="00AD04E5">
      <w:pPr>
        <w:pStyle w:val="Odstavecseseznamem"/>
        <w:keepNext/>
        <w:keepLines/>
        <w:suppressAutoHyphens/>
        <w:ind w:left="1287"/>
        <w:rPr>
          <w:ins w:id="23" w:author="Hošna Štěpán, Mgr." w:date="2023-01-31T16:38:00Z"/>
          <w:u w:color="394A58"/>
          <w:lang w:eastAsia="cs-CZ"/>
        </w:rPr>
        <w:pPrChange w:id="24" w:author="Hošna Štěpán, Mgr." w:date="2023-01-31T16:38:00Z">
          <w:pPr>
            <w:pStyle w:val="Odstavecseseznamem"/>
            <w:keepNext/>
            <w:keepLines/>
            <w:numPr>
              <w:numId w:val="25"/>
            </w:numPr>
            <w:suppressAutoHyphens/>
            <w:ind w:left="1287" w:hanging="360"/>
          </w:pPr>
        </w:pPrChange>
      </w:pPr>
    </w:p>
    <w:p w14:paraId="018F2CFA" w14:textId="77777777" w:rsidR="00AD04E5" w:rsidRPr="004A4583" w:rsidRDefault="00AD04E5" w:rsidP="00AD04E5">
      <w:pPr>
        <w:keepNext/>
        <w:keepLines/>
        <w:suppressAutoHyphens/>
        <w:rPr>
          <w:ins w:id="25" w:author="Hošna Štěpán, Mgr." w:date="2023-01-31T16:38:00Z"/>
          <w:color w:val="FF0000"/>
          <w:u w:color="394A58"/>
          <w:lang w:eastAsia="cs-CZ"/>
        </w:rPr>
      </w:pPr>
      <w:ins w:id="26" w:author="Hošna Štěpán, Mgr." w:date="2023-01-31T16:38:00Z">
        <w:r>
          <w:rPr>
            <w:color w:val="FF0000"/>
            <w:u w:color="394A58"/>
            <w:lang w:eastAsia="cs-CZ"/>
          </w:rPr>
          <w:lastRenderedPageBreak/>
          <w:t>(</w:t>
        </w:r>
        <w:r w:rsidRPr="001E70BA">
          <w:rPr>
            <w:color w:val="FF0000"/>
            <w:u w:color="394A58"/>
            <w:lang w:eastAsia="cs-CZ"/>
          </w:rPr>
          <w:t>Podrobný IGP pro železniční stavby je popsán v předpise SŽ S4 Železniční spodek v</w:t>
        </w:r>
        <w:r>
          <w:rPr>
            <w:color w:val="FF0000"/>
            <w:u w:color="394A58"/>
            <w:lang w:eastAsia="cs-CZ"/>
          </w:rPr>
          <w:t> </w:t>
        </w:r>
        <w:r w:rsidRPr="001E70BA">
          <w:rPr>
            <w:color w:val="FF0000"/>
            <w:u w:color="394A58"/>
            <w:lang w:eastAsia="cs-CZ"/>
          </w:rPr>
          <w:t xml:space="preserve">příloze 9. Obecně je podrobný průzkum popsán v ČSN P 73 1005 Inženýrskogeologický průzkum, z kterého ustanovení předpisu SŽ S4 vychází. </w:t>
        </w:r>
        <w:r>
          <w:rPr>
            <w:color w:val="FF0000"/>
            <w:u w:color="394A58"/>
            <w:lang w:eastAsia="cs-CZ"/>
          </w:rPr>
          <w:t>N</w:t>
        </w:r>
        <w:r w:rsidRPr="001E70BA">
          <w:rPr>
            <w:color w:val="FF0000"/>
            <w:u w:color="394A58"/>
            <w:lang w:eastAsia="cs-CZ"/>
          </w:rPr>
          <w:t xml:space="preserve">orma ČSN </w:t>
        </w:r>
        <w:r>
          <w:rPr>
            <w:color w:val="FF0000"/>
            <w:u w:color="394A58"/>
            <w:lang w:eastAsia="cs-CZ"/>
          </w:rPr>
          <w:t xml:space="preserve">pak </w:t>
        </w:r>
        <w:r w:rsidRPr="001E70BA">
          <w:rPr>
            <w:color w:val="FF0000"/>
            <w:u w:color="394A58"/>
            <w:lang w:eastAsia="cs-CZ"/>
          </w:rPr>
          <w:t>vychází z</w:t>
        </w:r>
        <w:r>
          <w:rPr>
            <w:color w:val="FF0000"/>
            <w:u w:color="394A58"/>
            <w:lang w:eastAsia="cs-CZ"/>
          </w:rPr>
          <w:t> </w:t>
        </w:r>
        <w:r w:rsidRPr="001E70BA">
          <w:rPr>
            <w:color w:val="FF0000"/>
            <w:u w:color="394A58"/>
            <w:lang w:eastAsia="cs-CZ"/>
          </w:rPr>
          <w:t>obecně platného evropského předpisu ČSN EN 1997-2 Eurokód 7: Navrhování geotechnických konstrukcí – Část 2: Průzkum a zkoušení základové půdy.</w:t>
        </w:r>
        <w:r>
          <w:rPr>
            <w:color w:val="FF0000"/>
            <w:u w:color="394A58"/>
            <w:lang w:eastAsia="cs-CZ"/>
          </w:rPr>
          <w:t>)</w:t>
        </w:r>
      </w:ins>
    </w:p>
    <w:p w14:paraId="680E96DC" w14:textId="77777777" w:rsidR="00AD04E5" w:rsidRDefault="00AD04E5">
      <w:pPr>
        <w:pStyle w:val="Odstavecseseznamem"/>
        <w:keepNext/>
        <w:keepLines/>
        <w:suppressAutoHyphens/>
        <w:ind w:left="1287"/>
        <w:rPr>
          <w:u w:color="394A58"/>
          <w:lang w:eastAsia="cs-CZ"/>
        </w:rPr>
        <w:pPrChange w:id="27" w:author="Hošna Štěpán, Mgr." w:date="2023-01-31T16:38:00Z">
          <w:pPr>
            <w:pStyle w:val="Odstavecseseznamem"/>
            <w:keepNext/>
            <w:keepLines/>
            <w:numPr>
              <w:numId w:val="25"/>
            </w:numPr>
            <w:suppressAutoHyphens/>
            <w:ind w:left="1287" w:hanging="360"/>
          </w:pPr>
        </w:pPrChange>
      </w:pPr>
    </w:p>
    <w:p w14:paraId="589CDBAE" w14:textId="77777777" w:rsidR="005D636E" w:rsidRPr="003C3D28" w:rsidRDefault="005D636E" w:rsidP="00813258">
      <w:pPr>
        <w:pStyle w:val="podlnek"/>
        <w:suppressAutoHyphens/>
        <w:rPr>
          <w:rFonts w:eastAsia="Times New Roman"/>
          <w:i/>
          <w:u w:color="394A58"/>
          <w:lang w:eastAsia="cs-CZ"/>
        </w:rPr>
      </w:pPr>
      <w:r w:rsidRPr="003C3D28">
        <w:rPr>
          <w:rFonts w:eastAsia="Times New Roman"/>
          <w:u w:color="394A58"/>
          <w:lang w:eastAsia="cs-CZ"/>
        </w:rPr>
        <w:t>Vymezení minimální úrovně kvalifikačního požadavku:</w:t>
      </w:r>
    </w:p>
    <w:p w14:paraId="14A47935" w14:textId="531F9622" w:rsidR="005D636E" w:rsidRPr="003C3D28" w:rsidRDefault="005D636E" w:rsidP="00813258">
      <w:pPr>
        <w:keepNext/>
        <w:keepLines/>
        <w:suppressAutoHyphens/>
        <w:spacing w:after="0"/>
        <w:ind w:left="1599"/>
        <w:jc w:val="both"/>
        <w:rPr>
          <w:rFonts w:eastAsia="Verdana" w:cs="Times New Roman"/>
          <w:szCs w:val="18"/>
        </w:rPr>
      </w:pPr>
      <w:r w:rsidRPr="003C3D28">
        <w:rPr>
          <w:rFonts w:eastAsia="Verdana" w:cs="Times New Roman"/>
          <w:szCs w:val="18"/>
        </w:rPr>
        <w:t xml:space="preserve">Dodavatel </w:t>
      </w:r>
      <w:r w:rsidR="00A202C3" w:rsidRPr="003C3D28">
        <w:rPr>
          <w:rFonts w:eastAsia="Verdana" w:cs="Times New Roman"/>
          <w:szCs w:val="18"/>
        </w:rPr>
        <w:t>v</w:t>
      </w:r>
      <w:r w:rsidR="00BC06D7">
        <w:rPr>
          <w:rFonts w:eastAsia="Verdana" w:cs="Times New Roman"/>
          <w:szCs w:val="18"/>
        </w:rPr>
        <w:t xml:space="preserve"> nabídce </w:t>
      </w:r>
      <w:r w:rsidRPr="003C3D28">
        <w:rPr>
          <w:rFonts w:eastAsia="Verdana" w:cs="Times New Roman"/>
          <w:szCs w:val="18"/>
        </w:rPr>
        <w:t xml:space="preserve">doloží minimálně </w:t>
      </w:r>
      <w:r w:rsidR="006B3086">
        <w:rPr>
          <w:rFonts w:eastAsia="Verdana" w:cs="Times New Roman"/>
          <w:b/>
          <w:szCs w:val="18"/>
        </w:rPr>
        <w:t>2</w:t>
      </w:r>
      <w:r w:rsidRPr="003C3D28">
        <w:rPr>
          <w:rFonts w:eastAsia="Verdana" w:cs="Times New Roman"/>
          <w:szCs w:val="18"/>
        </w:rPr>
        <w:t xml:space="preserve"> </w:t>
      </w:r>
      <w:r w:rsidR="001604CB" w:rsidRPr="003C3D28">
        <w:rPr>
          <w:rFonts w:eastAsia="Verdana" w:cs="Times New Roman"/>
          <w:szCs w:val="18"/>
        </w:rPr>
        <w:t>referenc</w:t>
      </w:r>
      <w:r w:rsidR="006B3086">
        <w:rPr>
          <w:rFonts w:eastAsia="Verdana" w:cs="Times New Roman"/>
          <w:szCs w:val="18"/>
        </w:rPr>
        <w:t>e</w:t>
      </w:r>
      <w:r w:rsidRPr="003C3D28">
        <w:rPr>
          <w:rFonts w:eastAsia="Verdana" w:cs="Times New Roman"/>
          <w:szCs w:val="18"/>
        </w:rPr>
        <w:t>, kter</w:t>
      </w:r>
      <w:r w:rsidR="006B3086">
        <w:rPr>
          <w:rFonts w:eastAsia="Verdana" w:cs="Times New Roman"/>
          <w:szCs w:val="18"/>
        </w:rPr>
        <w:t>é</w:t>
      </w:r>
      <w:r w:rsidRPr="003C3D28">
        <w:rPr>
          <w:rFonts w:eastAsia="Verdana" w:cs="Times New Roman"/>
          <w:szCs w:val="18"/>
        </w:rPr>
        <w:t xml:space="preserve"> poskytl za poslední</w:t>
      </w:r>
      <w:r w:rsidR="006B3086">
        <w:rPr>
          <w:rFonts w:eastAsia="Verdana" w:cs="Times New Roman"/>
          <w:szCs w:val="18"/>
        </w:rPr>
        <w:t>ch 5 let</w:t>
      </w:r>
      <w:r w:rsidRPr="003C3D28">
        <w:rPr>
          <w:rFonts w:eastAsia="Verdana" w:cs="Times New Roman"/>
          <w:szCs w:val="18"/>
        </w:rPr>
        <w:t xml:space="preserve"> před zahájením zadávacího řízení a kter</w:t>
      </w:r>
      <w:r w:rsidR="006B3086">
        <w:rPr>
          <w:rFonts w:eastAsia="Verdana" w:cs="Times New Roman"/>
          <w:szCs w:val="18"/>
        </w:rPr>
        <w:t>é</w:t>
      </w:r>
      <w:r w:rsidRPr="003C3D28">
        <w:rPr>
          <w:rFonts w:eastAsia="Verdana" w:cs="Times New Roman"/>
          <w:szCs w:val="18"/>
        </w:rPr>
        <w:t xml:space="preserve"> </w:t>
      </w:r>
      <w:r w:rsidRPr="003C3D28">
        <w:rPr>
          <w:rFonts w:eastAsia="Verdana" w:cs="Times New Roman"/>
          <w:szCs w:val="18"/>
          <w:u w:val="single"/>
        </w:rPr>
        <w:t>kumulativně</w:t>
      </w:r>
      <w:r w:rsidRPr="003C3D28">
        <w:rPr>
          <w:rFonts w:eastAsia="Verdana" w:cs="Times New Roman"/>
          <w:szCs w:val="18"/>
        </w:rPr>
        <w:t xml:space="preserve"> splňuj</w:t>
      </w:r>
      <w:r w:rsidR="006B3086">
        <w:rPr>
          <w:rFonts w:eastAsia="Verdana" w:cs="Times New Roman"/>
          <w:szCs w:val="18"/>
        </w:rPr>
        <w:t>í</w:t>
      </w:r>
      <w:r w:rsidRPr="003C3D28">
        <w:rPr>
          <w:rFonts w:eastAsia="Verdana" w:cs="Times New Roman"/>
          <w:szCs w:val="18"/>
        </w:rPr>
        <w:t xml:space="preserve"> následující požadavky:</w:t>
      </w:r>
    </w:p>
    <w:p w14:paraId="04CA9550" w14:textId="15B047D3" w:rsidR="005D636E" w:rsidRPr="002C2967" w:rsidRDefault="005D636E" w:rsidP="00813258">
      <w:pPr>
        <w:keepNext/>
        <w:keepLines/>
        <w:numPr>
          <w:ilvl w:val="0"/>
          <w:numId w:val="3"/>
        </w:numPr>
        <w:suppressAutoHyphens/>
        <w:spacing w:after="0" w:line="264" w:lineRule="auto"/>
        <w:ind w:left="2127" w:hanging="567"/>
        <w:jc w:val="both"/>
        <w:rPr>
          <w:rFonts w:eastAsia="Verdana" w:cs="Times New Roman"/>
          <w:szCs w:val="18"/>
        </w:rPr>
      </w:pPr>
      <w:r w:rsidRPr="003C3D28">
        <w:rPr>
          <w:rFonts w:eastAsia="Verdana" w:cs="Times New Roman"/>
          <w:szCs w:val="18"/>
        </w:rPr>
        <w:t xml:space="preserve">předmětem </w:t>
      </w:r>
      <w:r w:rsidR="00140486">
        <w:rPr>
          <w:rFonts w:eastAsia="Verdana" w:cs="Times New Roman"/>
          <w:szCs w:val="18"/>
        </w:rPr>
        <w:t xml:space="preserve">referenční zakázky </w:t>
      </w:r>
      <w:r w:rsidRPr="003C3D28">
        <w:rPr>
          <w:rFonts w:eastAsia="Verdana" w:cs="Times New Roman"/>
          <w:szCs w:val="18"/>
        </w:rPr>
        <w:t>byl</w:t>
      </w:r>
      <w:r w:rsidR="003C3D28">
        <w:rPr>
          <w:rFonts w:eastAsia="Verdana" w:cs="Times New Roman"/>
          <w:szCs w:val="18"/>
        </w:rPr>
        <w:t xml:space="preserve">y </w:t>
      </w:r>
      <w:r w:rsidR="003C3D28" w:rsidRPr="003C3D28">
        <w:rPr>
          <w:rFonts w:eastAsia="Verdana" w:cs="Times New Roman"/>
          <w:szCs w:val="18"/>
        </w:rPr>
        <w:t xml:space="preserve">práce na provedení </w:t>
      </w:r>
      <w:r w:rsidR="006B3086">
        <w:rPr>
          <w:rFonts w:eastAsia="Verdana" w:cs="Times New Roman"/>
          <w:szCs w:val="18"/>
        </w:rPr>
        <w:t>IGP</w:t>
      </w:r>
      <w:r w:rsidR="003C3D28" w:rsidRPr="003C3D28">
        <w:rPr>
          <w:rFonts w:eastAsia="Verdana" w:cs="Times New Roman"/>
          <w:szCs w:val="18"/>
        </w:rPr>
        <w:t xml:space="preserve"> pro stavby </w:t>
      </w:r>
      <w:r w:rsidR="003C3D28" w:rsidRPr="002C2967">
        <w:rPr>
          <w:rFonts w:eastAsia="Verdana" w:cs="Times New Roman"/>
          <w:szCs w:val="18"/>
        </w:rPr>
        <w:t>železničních drah ve smyslu § 5 odst. 1 a § 3 odst. 1 zák. č. 266/1994 Sb., o dráhách, ve znění pozdějších předpisů</w:t>
      </w:r>
      <w:r w:rsidR="006B3086" w:rsidRPr="002C2967">
        <w:rPr>
          <w:rFonts w:eastAsia="Verdana" w:cs="Times New Roman"/>
          <w:szCs w:val="18"/>
        </w:rPr>
        <w:t xml:space="preserve"> definované v čl. 1</w:t>
      </w:r>
      <w:r w:rsidR="008605EB" w:rsidRPr="002C2967">
        <w:rPr>
          <w:rFonts w:eastAsia="Verdana" w:cs="Times New Roman"/>
          <w:szCs w:val="18"/>
        </w:rPr>
        <w:t>2</w:t>
      </w:r>
      <w:r w:rsidR="006B3086" w:rsidRPr="002C2967">
        <w:rPr>
          <w:rFonts w:eastAsia="Verdana" w:cs="Times New Roman"/>
          <w:szCs w:val="18"/>
        </w:rPr>
        <w:t>.1 této Zadávací dokumentace</w:t>
      </w:r>
      <w:r w:rsidR="003C3D28" w:rsidRPr="002C2967">
        <w:rPr>
          <w:rFonts w:eastAsia="Verdana" w:cs="Times New Roman"/>
          <w:szCs w:val="18"/>
        </w:rPr>
        <w:t xml:space="preserve">, jejichž předmětem byly činnosti uvedené </w:t>
      </w:r>
      <w:r w:rsidR="006B3086" w:rsidRPr="002C2967">
        <w:rPr>
          <w:rFonts w:eastAsia="Verdana" w:cs="Times New Roman"/>
          <w:szCs w:val="18"/>
        </w:rPr>
        <w:t>v čl. 1</w:t>
      </w:r>
      <w:r w:rsidR="00764C05" w:rsidRPr="002C2967">
        <w:rPr>
          <w:rFonts w:eastAsia="Verdana" w:cs="Times New Roman"/>
          <w:szCs w:val="18"/>
        </w:rPr>
        <w:t>2</w:t>
      </w:r>
      <w:r w:rsidR="006B3086" w:rsidRPr="002C2967">
        <w:rPr>
          <w:rFonts w:eastAsia="Verdana" w:cs="Times New Roman"/>
          <w:szCs w:val="18"/>
        </w:rPr>
        <w:t xml:space="preserve">.1. Zadávací dokumentace </w:t>
      </w:r>
      <w:r w:rsidR="003C3D28" w:rsidRPr="002C2967">
        <w:rPr>
          <w:rFonts w:eastAsia="Verdana" w:cs="Times New Roman"/>
          <w:szCs w:val="18"/>
        </w:rPr>
        <w:t>pod písm. a), b) a c)</w:t>
      </w:r>
      <w:r w:rsidR="00140486">
        <w:rPr>
          <w:rFonts w:eastAsia="Verdana" w:cs="Times New Roman"/>
          <w:szCs w:val="18"/>
        </w:rPr>
        <w:t>, přičemž zadavatel požaduje, aby činnost dle písm. a) byla doložena minimálně ve dvou referenčních zakázkách a každá z činností dle písm. b) a c) byla doložena alespoň v jedné referenční zakázce</w:t>
      </w:r>
      <w:r w:rsidR="003C3D28" w:rsidRPr="002C2967">
        <w:rPr>
          <w:rFonts w:eastAsia="Verdana" w:cs="Times New Roman"/>
          <w:szCs w:val="18"/>
        </w:rPr>
        <w:t>.</w:t>
      </w:r>
    </w:p>
    <w:p w14:paraId="79B48342" w14:textId="22757B21" w:rsidR="006B3086" w:rsidRDefault="006B3086" w:rsidP="00813258">
      <w:pPr>
        <w:keepNext/>
        <w:keepLines/>
        <w:numPr>
          <w:ilvl w:val="0"/>
          <w:numId w:val="3"/>
        </w:numPr>
        <w:suppressAutoHyphens/>
        <w:spacing w:after="0" w:line="264" w:lineRule="auto"/>
        <w:ind w:left="2127" w:hanging="567"/>
        <w:jc w:val="both"/>
        <w:rPr>
          <w:rFonts w:eastAsia="Verdana" w:cs="Times New Roman"/>
          <w:szCs w:val="18"/>
        </w:rPr>
      </w:pPr>
      <w:r w:rsidRPr="002C2967">
        <w:rPr>
          <w:rFonts w:eastAsia="Verdana" w:cs="Times New Roman"/>
          <w:szCs w:val="18"/>
        </w:rPr>
        <w:t>alespoň jedna významná reference byla zároveň realizována na</w:t>
      </w:r>
      <w:r>
        <w:rPr>
          <w:rFonts w:eastAsia="Verdana" w:cs="Times New Roman"/>
          <w:szCs w:val="18"/>
        </w:rPr>
        <w:t xml:space="preserve"> dvojkolejné trati;</w:t>
      </w:r>
    </w:p>
    <w:p w14:paraId="5B3CA066" w14:textId="7EC770B8" w:rsidR="006B3086" w:rsidRDefault="006B3086" w:rsidP="00813258">
      <w:pPr>
        <w:keepNext/>
        <w:keepLines/>
        <w:numPr>
          <w:ilvl w:val="0"/>
          <w:numId w:val="3"/>
        </w:numPr>
        <w:suppressAutoHyphens/>
        <w:spacing w:after="0" w:line="264" w:lineRule="auto"/>
        <w:ind w:left="2127" w:hanging="567"/>
        <w:jc w:val="both"/>
        <w:rPr>
          <w:rFonts w:eastAsia="Verdana" w:cs="Times New Roman"/>
          <w:szCs w:val="18"/>
        </w:rPr>
      </w:pPr>
      <w:r>
        <w:rPr>
          <w:rFonts w:eastAsia="Verdana" w:cs="Times New Roman"/>
          <w:szCs w:val="18"/>
        </w:rPr>
        <w:t xml:space="preserve">součástí alespoň jedné významné reference musí být provádění prací (IGP) v rámci noční výluky nebo provádění prací (IGP) v dvousměrném provozu v rámci výluky na dvojkolejné trati se zachováním provozu po souběžné koleji; </w:t>
      </w:r>
    </w:p>
    <w:p w14:paraId="6ACED43C" w14:textId="09F72A59" w:rsidR="005D636E" w:rsidRPr="003C3D28" w:rsidRDefault="005D636E" w:rsidP="00813258">
      <w:pPr>
        <w:keepNext/>
        <w:keepLines/>
        <w:numPr>
          <w:ilvl w:val="0"/>
          <w:numId w:val="3"/>
        </w:numPr>
        <w:suppressAutoHyphens/>
        <w:spacing w:after="0" w:line="264" w:lineRule="auto"/>
        <w:ind w:left="2127" w:hanging="567"/>
        <w:jc w:val="both"/>
        <w:rPr>
          <w:rFonts w:eastAsia="Verdana" w:cs="Times New Roman"/>
          <w:szCs w:val="18"/>
        </w:rPr>
      </w:pPr>
      <w:r w:rsidRPr="003C3D28">
        <w:rPr>
          <w:rFonts w:eastAsia="Verdana" w:cs="Times New Roman"/>
          <w:szCs w:val="18"/>
        </w:rPr>
        <w:t>finanční objem</w:t>
      </w:r>
      <w:r w:rsidR="006B3086">
        <w:rPr>
          <w:rFonts w:eastAsia="Verdana" w:cs="Times New Roman"/>
          <w:szCs w:val="18"/>
        </w:rPr>
        <w:t xml:space="preserve"> těchto referencí musí v souhrnu dosahovat částky </w:t>
      </w:r>
      <w:r w:rsidR="00E87F8B">
        <w:rPr>
          <w:rFonts w:eastAsia="Verdana" w:cs="Times New Roman"/>
          <w:szCs w:val="18"/>
        </w:rPr>
        <w:t xml:space="preserve"> 18.500.000,- </w:t>
      </w:r>
      <w:r w:rsidR="006B3086">
        <w:rPr>
          <w:rFonts w:eastAsia="Verdana" w:cs="Times New Roman"/>
          <w:szCs w:val="18"/>
        </w:rPr>
        <w:t xml:space="preserve">Kč bez DPH, přičemž finanční objem alespoň jedné významné reference musí zahrnovat IGP v hodnotě alespoň </w:t>
      </w:r>
      <w:r w:rsidR="00E87F8B">
        <w:rPr>
          <w:rFonts w:eastAsia="Verdana" w:cs="Times New Roman"/>
          <w:szCs w:val="18"/>
        </w:rPr>
        <w:t>7.500.000,-</w:t>
      </w:r>
      <w:r w:rsidR="006B3086">
        <w:rPr>
          <w:rFonts w:eastAsia="Verdana" w:cs="Times New Roman"/>
          <w:szCs w:val="18"/>
        </w:rPr>
        <w:t xml:space="preserve"> Kč bez DPH (tato uvedená částka se vztahuje pouze k hodnotě IGP, nikoliv </w:t>
      </w:r>
      <w:r w:rsidR="00C54BD3">
        <w:rPr>
          <w:rFonts w:eastAsia="Verdana" w:cs="Times New Roman"/>
          <w:szCs w:val="18"/>
        </w:rPr>
        <w:t>k hodnotě celé referenční zakázky jako celku);</w:t>
      </w:r>
    </w:p>
    <w:p w14:paraId="4A6E5B82" w14:textId="77777777" w:rsidR="00F900B0" w:rsidRDefault="00EA1E8E" w:rsidP="00813258">
      <w:pPr>
        <w:keepNext/>
        <w:keepLines/>
        <w:numPr>
          <w:ilvl w:val="0"/>
          <w:numId w:val="3"/>
        </w:numPr>
        <w:suppressAutoHyphens/>
        <w:spacing w:after="0" w:line="264" w:lineRule="auto"/>
        <w:ind w:left="2127" w:hanging="567"/>
        <w:jc w:val="both"/>
        <w:rPr>
          <w:rFonts w:eastAsia="Verdana" w:cs="Times New Roman"/>
          <w:szCs w:val="18"/>
        </w:rPr>
      </w:pPr>
      <w:r w:rsidRPr="00EA1E8E">
        <w:rPr>
          <w:rFonts w:eastAsia="Verdana" w:cs="Times New Roman"/>
          <w:szCs w:val="18"/>
        </w:rPr>
        <w:t xml:space="preserve">včetně uvedení </w:t>
      </w:r>
      <w:r>
        <w:rPr>
          <w:rFonts w:eastAsia="Verdana" w:cs="Times New Roman"/>
          <w:szCs w:val="18"/>
        </w:rPr>
        <w:t xml:space="preserve">podrobné </w:t>
      </w:r>
      <w:r w:rsidRPr="00EA1E8E">
        <w:rPr>
          <w:rFonts w:eastAsia="Verdana" w:cs="Times New Roman"/>
          <w:szCs w:val="18"/>
        </w:rPr>
        <w:t xml:space="preserve">bližší specifikace každé požadované reference, ze které </w:t>
      </w:r>
      <w:r>
        <w:rPr>
          <w:rFonts w:eastAsia="Verdana" w:cs="Times New Roman"/>
          <w:szCs w:val="18"/>
        </w:rPr>
        <w:t>bude zřejmý charakter předmětu reference</w:t>
      </w:r>
      <w:r w:rsidR="00F900B0">
        <w:rPr>
          <w:rFonts w:eastAsia="Verdana" w:cs="Times New Roman"/>
          <w:szCs w:val="18"/>
        </w:rPr>
        <w:t>;</w:t>
      </w:r>
    </w:p>
    <w:p w14:paraId="1BB0E827" w14:textId="33ECD358" w:rsidR="005D636E" w:rsidRPr="003C3D28" w:rsidRDefault="00F900B0" w:rsidP="00813258">
      <w:pPr>
        <w:keepNext/>
        <w:keepLines/>
        <w:numPr>
          <w:ilvl w:val="0"/>
          <w:numId w:val="3"/>
        </w:numPr>
        <w:suppressAutoHyphens/>
        <w:spacing w:after="0" w:line="264" w:lineRule="auto"/>
        <w:ind w:left="2127" w:hanging="567"/>
        <w:jc w:val="both"/>
        <w:rPr>
          <w:rFonts w:eastAsia="Verdana" w:cs="Times New Roman"/>
          <w:szCs w:val="18"/>
        </w:rPr>
      </w:pPr>
      <w:r>
        <w:rPr>
          <w:rFonts w:eastAsia="Verdana" w:cs="Times New Roman"/>
          <w:szCs w:val="18"/>
        </w:rPr>
        <w:t>včetně předložení osvědčení objednatele referencí o řádném poskytnutí a dokončení nejvýznamnějších referencí</w:t>
      </w:r>
      <w:r w:rsidR="00E70907" w:rsidRPr="003C3D28">
        <w:rPr>
          <w:rFonts w:eastAsia="Verdana" w:cs="Times New Roman"/>
          <w:szCs w:val="18"/>
        </w:rPr>
        <w:t>.</w:t>
      </w:r>
    </w:p>
    <w:p w14:paraId="6CC6D870" w14:textId="77777777" w:rsidR="005D636E" w:rsidRPr="003C3D28" w:rsidRDefault="005D636E" w:rsidP="00813258">
      <w:pPr>
        <w:pStyle w:val="podlnek"/>
        <w:suppressAutoHyphens/>
        <w:rPr>
          <w:rFonts w:eastAsia="Times New Roman"/>
          <w:u w:color="394A58"/>
          <w:lang w:eastAsia="cs-CZ"/>
        </w:rPr>
      </w:pPr>
      <w:r w:rsidRPr="003C3D28">
        <w:rPr>
          <w:rFonts w:eastAsia="Times New Roman"/>
          <w:u w:color="394A58"/>
          <w:lang w:eastAsia="cs-CZ"/>
        </w:rPr>
        <w:t>Způsob prokázání splnění tohoto kvalifikačního požadavku:</w:t>
      </w:r>
    </w:p>
    <w:p w14:paraId="236A2A57" w14:textId="0A7F6370" w:rsidR="005D636E" w:rsidRPr="002C2967" w:rsidRDefault="005D636E" w:rsidP="00813258">
      <w:pPr>
        <w:pStyle w:val="Normlnodstavec"/>
        <w:numPr>
          <w:ilvl w:val="0"/>
          <w:numId w:val="0"/>
        </w:numPr>
        <w:suppressAutoHyphens/>
        <w:ind w:left="2302"/>
        <w:rPr>
          <w:u w:color="394A58"/>
          <w:lang w:eastAsia="cs-CZ"/>
        </w:rPr>
      </w:pPr>
      <w:r w:rsidRPr="003C3D28">
        <w:rPr>
          <w:u w:color="394A58"/>
          <w:lang w:eastAsia="cs-CZ"/>
        </w:rPr>
        <w:t xml:space="preserve">Dodavatel prokáže splnění kvalifikačního požadavku předložením </w:t>
      </w:r>
      <w:r w:rsidRPr="003C3D28">
        <w:rPr>
          <w:u w:val="single" w:color="394A58"/>
          <w:lang w:eastAsia="cs-CZ"/>
        </w:rPr>
        <w:t xml:space="preserve">seznamu </w:t>
      </w:r>
      <w:r w:rsidR="00D42866" w:rsidRPr="003C3D28">
        <w:t xml:space="preserve">obsahující významné </w:t>
      </w:r>
      <w:r w:rsidR="00C54BD3">
        <w:t>reference</w:t>
      </w:r>
      <w:r w:rsidRPr="003C3D28">
        <w:rPr>
          <w:u w:val="single" w:color="394A58"/>
          <w:lang w:eastAsia="cs-CZ"/>
        </w:rPr>
        <w:t>, ze kterého bude vyplývat splnění výše uvedených požadavků</w:t>
      </w:r>
      <w:r w:rsidR="00F900B0">
        <w:rPr>
          <w:u w:val="single" w:color="394A58"/>
          <w:lang w:eastAsia="cs-CZ"/>
        </w:rPr>
        <w:t>, jehož přílohou budou požadovaná osvědčení</w:t>
      </w:r>
      <w:r w:rsidRPr="003C3D28">
        <w:rPr>
          <w:u w:color="394A58"/>
          <w:lang w:eastAsia="cs-CZ"/>
        </w:rPr>
        <w:t xml:space="preserve">. </w:t>
      </w:r>
      <w:r w:rsidR="00DB7D10" w:rsidRPr="003C3D28">
        <w:rPr>
          <w:u w:color="394A58"/>
          <w:lang w:eastAsia="cs-CZ"/>
        </w:rPr>
        <w:t>Vzor seznamu, který je rovněž čestným prohlášení, je</w:t>
      </w:r>
      <w:r w:rsidR="0008585F" w:rsidRPr="003C3D28">
        <w:rPr>
          <w:u w:color="394A58"/>
          <w:lang w:eastAsia="cs-CZ"/>
        </w:rPr>
        <w:t xml:space="preserve"> upraven jako</w:t>
      </w:r>
      <w:r w:rsidR="00DB7D10" w:rsidRPr="003C3D28">
        <w:rPr>
          <w:u w:color="394A58"/>
          <w:lang w:eastAsia="cs-CZ"/>
        </w:rPr>
        <w:t xml:space="preserve"> </w:t>
      </w:r>
      <w:r w:rsidR="0008585F" w:rsidRPr="002C2967">
        <w:rPr>
          <w:u w:color="394A58"/>
          <w:lang w:eastAsia="cs-CZ"/>
        </w:rPr>
        <w:fldChar w:fldCharType="begin"/>
      </w:r>
      <w:r w:rsidR="0008585F" w:rsidRPr="002C2967">
        <w:rPr>
          <w:u w:color="394A58"/>
          <w:lang w:eastAsia="cs-CZ"/>
        </w:rPr>
        <w:instrText xml:space="preserve"> REF _Ref61562063 \r \h </w:instrText>
      </w:r>
      <w:r w:rsidR="003C3D28" w:rsidRPr="002C2967">
        <w:rPr>
          <w:u w:color="394A58"/>
          <w:lang w:eastAsia="cs-CZ"/>
        </w:rPr>
        <w:instrText xml:space="preserve"> \* MERGEFORMAT </w:instrText>
      </w:r>
      <w:r w:rsidR="0008585F" w:rsidRPr="002C2967">
        <w:rPr>
          <w:u w:color="394A58"/>
          <w:lang w:eastAsia="cs-CZ"/>
        </w:rPr>
      </w:r>
      <w:r w:rsidR="0008585F" w:rsidRPr="002C2967">
        <w:rPr>
          <w:u w:color="394A58"/>
          <w:lang w:eastAsia="cs-CZ"/>
        </w:rPr>
        <w:fldChar w:fldCharType="separate"/>
      </w:r>
      <w:r w:rsidR="00C50822">
        <w:rPr>
          <w:u w:color="394A58"/>
          <w:lang w:eastAsia="cs-CZ"/>
        </w:rPr>
        <w:t>Příloha č. 3</w:t>
      </w:r>
      <w:r w:rsidR="0008585F" w:rsidRPr="002C2967">
        <w:rPr>
          <w:u w:color="394A58"/>
          <w:lang w:eastAsia="cs-CZ"/>
        </w:rPr>
        <w:fldChar w:fldCharType="end"/>
      </w:r>
      <w:r w:rsidR="0008585F" w:rsidRPr="002C2967">
        <w:rPr>
          <w:u w:color="394A58"/>
          <w:lang w:eastAsia="cs-CZ"/>
        </w:rPr>
        <w:t xml:space="preserve"> </w:t>
      </w:r>
      <w:r w:rsidR="00DB7D10" w:rsidRPr="002C2967">
        <w:rPr>
          <w:u w:color="394A58"/>
          <w:lang w:eastAsia="cs-CZ"/>
        </w:rPr>
        <w:t>Zadávací dokumentace.</w:t>
      </w:r>
      <w:ins w:id="28" w:author="Hošna Štěpán, Mgr." w:date="2023-01-31T16:39:00Z">
        <w:r w:rsidR="00AD04E5">
          <w:rPr>
            <w:u w:color="394A58"/>
            <w:lang w:eastAsia="cs-CZ"/>
          </w:rPr>
          <w:t xml:space="preserve"> </w:t>
        </w:r>
        <w:r w:rsidR="00AD04E5" w:rsidRPr="00AD04E5">
          <w:rPr>
            <w:u w:color="394A58"/>
            <w:lang w:eastAsia="cs-CZ"/>
          </w:rPr>
          <w:t>Pokud dodavatel není z důvodů, které mu nelze přičítat, schopen předložit požadované osvědčení, je oprávněn předložit jiný rovnocenný doklad. Rovnocenným dokladem je zejména smlouva s objednatelem a doklad o uskutečnění plnění dodavatele.</w:t>
        </w:r>
      </w:ins>
    </w:p>
    <w:p w14:paraId="3AE70394" w14:textId="62221602" w:rsidR="005D636E" w:rsidRPr="00F55819" w:rsidRDefault="005D636E" w:rsidP="00813258">
      <w:pPr>
        <w:pStyle w:val="podlnek"/>
        <w:suppressAutoHyphens/>
        <w:rPr>
          <w:rFonts w:eastAsia="Times New Roman"/>
          <w:u w:color="394A58"/>
          <w:lang w:eastAsia="cs-CZ"/>
        </w:rPr>
      </w:pPr>
      <w:r w:rsidRPr="00F55819">
        <w:rPr>
          <w:rFonts w:eastAsia="Times New Roman"/>
          <w:u w:color="394A58"/>
          <w:lang w:eastAsia="cs-CZ"/>
        </w:rPr>
        <w:lastRenderedPageBreak/>
        <w:t xml:space="preserve">Dodavatel nemůže k prokázání splnění tohoto kvalifikačního požadavku použít </w:t>
      </w:r>
      <w:r w:rsidR="00EA1E8E" w:rsidRPr="00F55819">
        <w:rPr>
          <w:rFonts w:eastAsia="Times New Roman"/>
          <w:u w:color="394A58"/>
          <w:lang w:eastAsia="cs-CZ"/>
        </w:rPr>
        <w:t>reference</w:t>
      </w:r>
      <w:r w:rsidRPr="00F55819">
        <w:rPr>
          <w:rFonts w:eastAsia="Times New Roman"/>
          <w:u w:color="394A58"/>
          <w:lang w:eastAsia="cs-CZ"/>
        </w:rPr>
        <w:t>, které poskytl výlučně prostřednictvím poddodavatele, aniž by se na plnění zakázky podílel.</w:t>
      </w:r>
    </w:p>
    <w:p w14:paraId="26E2E795" w14:textId="262148EF" w:rsidR="00571BFB" w:rsidRDefault="00DD5FC1" w:rsidP="00813258">
      <w:pPr>
        <w:pStyle w:val="podlnek"/>
        <w:suppressAutoHyphens/>
        <w:rPr>
          <w:rFonts w:eastAsia="Times New Roman"/>
          <w:u w:color="394A58"/>
          <w:lang w:eastAsia="cs-CZ"/>
        </w:rPr>
      </w:pPr>
      <w:r w:rsidRPr="00DD5FC1">
        <w:rPr>
          <w:rFonts w:eastAsia="Times New Roman"/>
          <w:u w:color="394A58"/>
          <w:lang w:eastAsia="cs-CZ"/>
        </w:rPr>
        <w:t xml:space="preserve">Seznam významných </w:t>
      </w:r>
      <w:r>
        <w:rPr>
          <w:rFonts w:eastAsia="Times New Roman"/>
          <w:u w:color="394A58"/>
          <w:lang w:eastAsia="cs-CZ"/>
        </w:rPr>
        <w:t>referencí</w:t>
      </w:r>
      <w:r w:rsidRPr="00DD5FC1">
        <w:rPr>
          <w:rFonts w:eastAsia="Times New Roman"/>
          <w:u w:color="394A58"/>
          <w:lang w:eastAsia="cs-CZ"/>
        </w:rPr>
        <w:t xml:space="preserve"> musí být předložen i v případě, že byla </w:t>
      </w:r>
      <w:r>
        <w:rPr>
          <w:rFonts w:eastAsia="Times New Roman"/>
          <w:u w:color="394A58"/>
          <w:lang w:eastAsia="cs-CZ"/>
        </w:rPr>
        <w:t xml:space="preserve">jejich </w:t>
      </w:r>
      <w:r w:rsidRPr="00DD5FC1">
        <w:rPr>
          <w:rFonts w:eastAsia="Times New Roman"/>
          <w:u w:color="394A58"/>
          <w:lang w:eastAsia="cs-CZ"/>
        </w:rPr>
        <w:t xml:space="preserve">objednatelem Správa železnic, státní organizace. Zadavatel si </w:t>
      </w:r>
      <w:r>
        <w:rPr>
          <w:rFonts w:eastAsia="Times New Roman"/>
          <w:u w:color="394A58"/>
          <w:lang w:eastAsia="cs-CZ"/>
        </w:rPr>
        <w:t xml:space="preserve">současně </w:t>
      </w:r>
      <w:r w:rsidRPr="00DD5FC1">
        <w:rPr>
          <w:rFonts w:eastAsia="Times New Roman"/>
          <w:u w:color="394A58"/>
          <w:lang w:eastAsia="cs-CZ"/>
        </w:rPr>
        <w:t xml:space="preserve">vyhrazuje právo ověřit správnost údajů uvedených v seznamu významných </w:t>
      </w:r>
      <w:r>
        <w:rPr>
          <w:rFonts w:eastAsia="Times New Roman"/>
          <w:u w:color="394A58"/>
          <w:lang w:eastAsia="cs-CZ"/>
        </w:rPr>
        <w:t>referencí</w:t>
      </w:r>
      <w:r w:rsidRPr="00DD5FC1">
        <w:rPr>
          <w:rFonts w:eastAsia="Times New Roman"/>
          <w:u w:color="394A58"/>
          <w:lang w:eastAsia="cs-CZ"/>
        </w:rPr>
        <w:t>.</w:t>
      </w:r>
    </w:p>
    <w:p w14:paraId="65F7AE19" w14:textId="683399C0" w:rsidR="00DD5FC1" w:rsidRPr="00492C7C" w:rsidRDefault="00DD5FC1" w:rsidP="00813258">
      <w:pPr>
        <w:pStyle w:val="podlnek"/>
        <w:suppressAutoHyphens/>
        <w:rPr>
          <w:rFonts w:eastAsia="Times New Roman"/>
          <w:u w:color="394A58"/>
          <w:lang w:eastAsia="cs-CZ"/>
        </w:rPr>
      </w:pPr>
      <w:r>
        <w:t>Doba 5 let před zahájením zadávacího řízení se považuje za splněnou, pokud byly významné reference v průběhu této doby dokončeny a pro prokázání kvalifikace postačuje, aby byly požadované minimální hodnoty významných referencí dosaženy za celou dobu poskytování významných</w:t>
      </w:r>
      <w:r w:rsidR="00C04DF3">
        <w:t xml:space="preserve"> referenčních zakázek</w:t>
      </w:r>
      <w:r>
        <w:t>. Je-li referenční zakázka součástí rozsáhlejšího plnění pro téhož dodavatele, je pro prokázání splnění kvalifikace relevantní pouze ta jeho část, která odpovídá Zadavatelem stanovené minimální úrovni významné reference. Zadavatel upozorňuje, že z předloženého seznamu musí pro potřeby posouzení kvalifikace konkrétně vyplývat, jaká byla cena té části plnění, které obsahově odpovídá Zadavatelem stanovené minimální úrovni významné reference, a v jakém časovém období byly tyto konkrétní reference poskytovány.</w:t>
      </w:r>
    </w:p>
    <w:p w14:paraId="628AA10D" w14:textId="5195F555" w:rsidR="000D7B28" w:rsidRPr="000D7B28" w:rsidRDefault="000D7B28" w:rsidP="00813258">
      <w:pPr>
        <w:pStyle w:val="podlnek"/>
        <w:suppressAutoHyphens/>
        <w:rPr>
          <w:rFonts w:eastAsia="Times New Roman"/>
          <w:u w:color="394A58"/>
          <w:lang w:eastAsia="cs-CZ"/>
        </w:rPr>
      </w:pPr>
      <w:r w:rsidRPr="000D7B28">
        <w:rPr>
          <w:rFonts w:eastAsia="Times New Roman"/>
          <w:u w:color="394A58"/>
          <w:lang w:eastAsia="cs-CZ"/>
        </w:rPr>
        <w:t xml:space="preserve">Pro odstranění pochybností zadavatel upřesňuje, že pro potřeby doložení referenčních zakázek se zakázka na </w:t>
      </w:r>
      <w:r w:rsidR="00C04DF3">
        <w:rPr>
          <w:rFonts w:eastAsia="Times New Roman"/>
          <w:u w:color="394A58"/>
          <w:lang w:eastAsia="cs-CZ"/>
        </w:rPr>
        <w:t xml:space="preserve">IGP </w:t>
      </w:r>
      <w:r w:rsidRPr="000D7B28">
        <w:rPr>
          <w:rFonts w:eastAsia="Times New Roman"/>
          <w:u w:color="394A58"/>
          <w:lang w:eastAsia="cs-CZ"/>
        </w:rPr>
        <w:t>považuje za dokončen</w:t>
      </w:r>
      <w:r>
        <w:rPr>
          <w:rFonts w:eastAsia="Times New Roman"/>
          <w:u w:color="394A58"/>
          <w:lang w:eastAsia="cs-CZ"/>
        </w:rPr>
        <w:t>ou</w:t>
      </w:r>
      <w:r w:rsidRPr="000D7B28">
        <w:rPr>
          <w:rFonts w:eastAsia="Times New Roman"/>
          <w:u w:color="394A58"/>
          <w:lang w:eastAsia="cs-CZ"/>
        </w:rPr>
        <w:t xml:space="preserve"> předáním kompletní závěrečné zprávy IGP (včetně vš</w:t>
      </w:r>
      <w:r>
        <w:rPr>
          <w:rFonts w:eastAsia="Times New Roman"/>
          <w:u w:color="394A58"/>
          <w:lang w:eastAsia="cs-CZ"/>
        </w:rPr>
        <w:t>ech pasportů, výpočtů a příloh)</w:t>
      </w:r>
      <w:r w:rsidRPr="000D7B28">
        <w:rPr>
          <w:rFonts w:eastAsia="Times New Roman"/>
          <w:u w:color="394A58"/>
          <w:lang w:eastAsia="cs-CZ"/>
        </w:rPr>
        <w:t xml:space="preserve"> objednateli</w:t>
      </w:r>
      <w:r>
        <w:rPr>
          <w:rFonts w:eastAsia="Times New Roman"/>
          <w:u w:color="394A58"/>
          <w:lang w:eastAsia="cs-CZ"/>
        </w:rPr>
        <w:t>,</w:t>
      </w:r>
      <w:r w:rsidRPr="000D7B28">
        <w:rPr>
          <w:rFonts w:eastAsia="Times New Roman"/>
          <w:u w:color="394A58"/>
          <w:lang w:eastAsia="cs-CZ"/>
        </w:rPr>
        <w:t xml:space="preserve"> po zapracování všech připomínek ze strany objednatele.</w:t>
      </w:r>
    </w:p>
    <w:p w14:paraId="7B516D4D" w14:textId="01397740" w:rsidR="000D7B28" w:rsidRPr="000D7B28" w:rsidRDefault="000D7B28" w:rsidP="00813258">
      <w:pPr>
        <w:pStyle w:val="podlnek"/>
        <w:suppressAutoHyphens/>
        <w:rPr>
          <w:rFonts w:eastAsia="Times New Roman"/>
          <w:u w:color="394A58"/>
          <w:lang w:eastAsia="cs-CZ"/>
        </w:rPr>
      </w:pPr>
      <w:r w:rsidRPr="000D7B28">
        <w:rPr>
          <w:rFonts w:eastAsia="Times New Roman"/>
          <w:u w:color="394A58"/>
          <w:lang w:eastAsia="cs-CZ"/>
        </w:rPr>
        <w:t>Dodavatel může použít k prokázání splnění kritéria kvalifikace týkajícího se požadavku na předložení seznamu referenčních zakázek i takové významné</w:t>
      </w:r>
      <w:r w:rsidR="0071251E">
        <w:rPr>
          <w:rFonts w:eastAsia="Times New Roman"/>
          <w:u w:color="394A58"/>
          <w:lang w:eastAsia="cs-CZ"/>
        </w:rPr>
        <w:t xml:space="preserve"> referenční zakázky</w:t>
      </w:r>
      <w:r w:rsidRPr="000D7B28">
        <w:rPr>
          <w:rFonts w:eastAsia="Times New Roman"/>
          <w:u w:color="394A58"/>
          <w:lang w:eastAsia="cs-CZ"/>
        </w:rPr>
        <w:t>, které poskytl</w:t>
      </w:r>
    </w:p>
    <w:p w14:paraId="7DDB0D4B" w14:textId="77777777" w:rsidR="000D7B28" w:rsidRPr="000D7B28" w:rsidRDefault="000D7B28" w:rsidP="009F2679">
      <w:pPr>
        <w:pStyle w:val="podlnek"/>
        <w:numPr>
          <w:ilvl w:val="0"/>
          <w:numId w:val="32"/>
        </w:numPr>
        <w:suppressAutoHyphens/>
        <w:rPr>
          <w:rFonts w:eastAsia="Times New Roman"/>
          <w:u w:color="394A58"/>
          <w:lang w:eastAsia="cs-CZ"/>
        </w:rPr>
      </w:pPr>
      <w:r w:rsidRPr="000D7B28">
        <w:rPr>
          <w:rFonts w:eastAsia="Times New Roman"/>
          <w:u w:color="394A58"/>
          <w:lang w:eastAsia="cs-CZ"/>
        </w:rPr>
        <w:t>společně s jinými dodavateli, a to v rozsahu, v jakém se na plnění zakázky podílel, nebo</w:t>
      </w:r>
    </w:p>
    <w:p w14:paraId="5799ECDB" w14:textId="77777777" w:rsidR="000D7B28" w:rsidRPr="000D7B28" w:rsidRDefault="000D7B28" w:rsidP="009F2679">
      <w:pPr>
        <w:pStyle w:val="podlnek"/>
        <w:numPr>
          <w:ilvl w:val="0"/>
          <w:numId w:val="32"/>
        </w:numPr>
        <w:suppressAutoHyphens/>
        <w:rPr>
          <w:rFonts w:eastAsia="Times New Roman"/>
          <w:u w:color="394A58"/>
          <w:lang w:eastAsia="cs-CZ"/>
        </w:rPr>
      </w:pPr>
      <w:r w:rsidRPr="000D7B28">
        <w:rPr>
          <w:rFonts w:eastAsia="Times New Roman"/>
          <w:u w:color="394A58"/>
          <w:lang w:eastAsia="cs-CZ"/>
        </w:rPr>
        <w:t>jako poddodavatel, a to v rozsahu, v jakém se na plnění zakázky podílel.</w:t>
      </w:r>
    </w:p>
    <w:p w14:paraId="4A3E1D35" w14:textId="0C8D3623" w:rsidR="00492C7C" w:rsidRDefault="000D7B28" w:rsidP="00813258">
      <w:pPr>
        <w:pStyle w:val="podlnek"/>
        <w:suppressAutoHyphens/>
        <w:rPr>
          <w:rFonts w:eastAsia="Times New Roman"/>
          <w:u w:color="394A58"/>
          <w:lang w:eastAsia="cs-CZ"/>
        </w:rPr>
      </w:pPr>
      <w:r w:rsidRPr="000D7B28">
        <w:rPr>
          <w:rFonts w:eastAsia="Times New Roman"/>
          <w:u w:color="394A58"/>
          <w:lang w:eastAsia="cs-CZ"/>
        </w:rP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w:t>
      </w:r>
      <w:r>
        <w:rPr>
          <w:rFonts w:eastAsia="Times New Roman"/>
          <w:u w:color="394A58"/>
          <w:lang w:eastAsia="cs-CZ"/>
        </w:rPr>
        <w:t>reference</w:t>
      </w:r>
      <w:r w:rsidRPr="000D7B28">
        <w:rPr>
          <w:rFonts w:eastAsia="Times New Roman"/>
          <w:u w:color="394A58"/>
          <w:lang w:eastAsia="cs-CZ"/>
        </w:rPr>
        <w:t>.</w:t>
      </w:r>
    </w:p>
    <w:p w14:paraId="206297B0" w14:textId="274ADBF5" w:rsidR="001B5A0A" w:rsidRPr="003C3D28" w:rsidDel="00AD04E5" w:rsidRDefault="001B5A0A" w:rsidP="001B5A0A">
      <w:pPr>
        <w:pStyle w:val="podlnek"/>
        <w:rPr>
          <w:del w:id="29" w:author="Hošna Štěpán, Mgr." w:date="2023-01-31T16:40:00Z"/>
          <w:rFonts w:eastAsia="Times New Roman"/>
          <w:u w:color="394A58"/>
          <w:lang w:eastAsia="cs-CZ"/>
        </w:rPr>
      </w:pPr>
      <w:del w:id="30" w:author="Hošna Štěpán, Mgr." w:date="2023-01-31T16:40:00Z">
        <w:r w:rsidRPr="001B5A0A" w:rsidDel="00AD04E5">
          <w:rPr>
            <w:rFonts w:eastAsia="Times New Roman"/>
            <w:u w:color="394A58"/>
            <w:lang w:eastAsia="cs-CZ"/>
          </w:rPr>
          <w:lastRenderedPageBreak/>
          <w:delText>Záměrem projektu se rozumí předprojektová 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delText>
        </w:r>
      </w:del>
    </w:p>
    <w:p w14:paraId="4B81128A" w14:textId="77777777" w:rsidR="005D636E" w:rsidRDefault="005D636E" w:rsidP="00813258">
      <w:pPr>
        <w:pStyle w:val="Normlnodstavec"/>
        <w:suppressAutoHyphens/>
        <w:rPr>
          <w:b/>
        </w:rPr>
      </w:pPr>
      <w:r w:rsidRPr="00A82BC1">
        <w:rPr>
          <w:b/>
        </w:rPr>
        <w:t xml:space="preserve">Osvědčení o vzdělání a odborné kvalifikaci </w:t>
      </w:r>
      <w:r w:rsidR="00D42866" w:rsidRPr="00A82BC1">
        <w:rPr>
          <w:b/>
        </w:rPr>
        <w:t>člena realizačního týmu</w:t>
      </w:r>
    </w:p>
    <w:p w14:paraId="769F2FB0" w14:textId="77777777" w:rsidR="00301945" w:rsidRPr="00301945" w:rsidRDefault="00301945" w:rsidP="00813258">
      <w:pPr>
        <w:pStyle w:val="podlnek"/>
        <w:suppressAutoHyphens/>
      </w:pPr>
      <w:r w:rsidRPr="00301945">
        <w:t xml:space="preserve">Zadavatel požaduje, aby dodavatel předložil seznam osob, které se budou podílet na plnění předmětu veřejné zakázky, bez ohledu na to, zda se jedná o zaměstnance dodavatele nebo osoby v jiném vztahu k dodavateli, vč. předložení všech požadovaných osvědčení o vzdělání a odborné kvalifikaci těchto osob, dle níže uvedených požadavků Zadavatele. </w:t>
      </w:r>
    </w:p>
    <w:p w14:paraId="48AA22F7" w14:textId="07B6EF03" w:rsidR="00301945" w:rsidRPr="00A82BC1" w:rsidRDefault="00301945" w:rsidP="00813258">
      <w:pPr>
        <w:pStyle w:val="podlnek"/>
        <w:suppressAutoHyphens/>
      </w:pPr>
      <w:r w:rsidRPr="00301945">
        <w:t xml:space="preserve">Zadavatel požaduje, aby dodavatel v rámci seznamu osob uvedl </w:t>
      </w:r>
      <w:r>
        <w:t>7</w:t>
      </w:r>
      <w:r w:rsidRPr="00301945">
        <w:t xml:space="preserve"> osob (členů realizačního týmu), kterými jsou:</w:t>
      </w:r>
    </w:p>
    <w:p w14:paraId="28547A27" w14:textId="77777777" w:rsidR="00301945" w:rsidRDefault="00301945" w:rsidP="00813258">
      <w:pPr>
        <w:keepNext/>
        <w:keepLines/>
        <w:suppressAutoHyphens/>
        <w:spacing w:before="0" w:after="0" w:line="243" w:lineRule="exact"/>
        <w:ind w:left="426" w:right="30" w:firstLine="708"/>
        <w:rPr>
          <w:rFonts w:eastAsia="Verdana"/>
        </w:rPr>
      </w:pPr>
    </w:p>
    <w:p w14:paraId="1BDD1319" w14:textId="7C809654"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Vedoucí týmu</w:t>
      </w:r>
      <w:r w:rsidR="002963EB" w:rsidRPr="00131C7E">
        <w:rPr>
          <w:rFonts w:eastAsia="Verdana" w:cs="Verdana"/>
          <w:color w:val="000000"/>
          <w:szCs w:val="18"/>
        </w:rPr>
        <w:t>;</w:t>
      </w:r>
    </w:p>
    <w:p w14:paraId="0B3267B9" w14:textId="6C1402CF"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Specialista pro inženýrskou geologii</w:t>
      </w:r>
      <w:r w:rsidR="002963EB" w:rsidRPr="00131C7E">
        <w:rPr>
          <w:rFonts w:eastAsia="Verdana" w:cs="Verdana"/>
          <w:color w:val="000000"/>
          <w:szCs w:val="18"/>
        </w:rPr>
        <w:t>;</w:t>
      </w:r>
    </w:p>
    <w:p w14:paraId="27C1DC2E" w14:textId="56BCA76C"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Specialista na geotechniku</w:t>
      </w:r>
      <w:r w:rsidR="002963EB" w:rsidRPr="00131C7E">
        <w:rPr>
          <w:rFonts w:eastAsia="Verdana" w:cs="Verdana"/>
          <w:color w:val="000000"/>
          <w:szCs w:val="18"/>
        </w:rPr>
        <w:t>;</w:t>
      </w:r>
    </w:p>
    <w:p w14:paraId="53289E7C" w14:textId="1E6FCD8D"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Specialista na hydrogeologii</w:t>
      </w:r>
      <w:r w:rsidR="002963EB" w:rsidRPr="00131C7E">
        <w:rPr>
          <w:rFonts w:eastAsia="Verdana" w:cs="Verdana"/>
          <w:color w:val="000000"/>
          <w:szCs w:val="18"/>
        </w:rPr>
        <w:t>;</w:t>
      </w:r>
    </w:p>
    <w:p w14:paraId="5854E9B7" w14:textId="422D629B"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Specialista na geofyziku</w:t>
      </w:r>
      <w:r w:rsidR="002963EB" w:rsidRPr="00131C7E">
        <w:rPr>
          <w:rFonts w:eastAsia="Verdana" w:cs="Verdana"/>
          <w:color w:val="000000"/>
          <w:szCs w:val="18"/>
        </w:rPr>
        <w:t>;</w:t>
      </w:r>
    </w:p>
    <w:p w14:paraId="4C96F62F" w14:textId="622C999E"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Zeměměřický inženýr</w:t>
      </w:r>
      <w:r w:rsidR="002963EB" w:rsidRPr="00131C7E">
        <w:rPr>
          <w:rFonts w:eastAsia="Verdana" w:cs="Verdana"/>
          <w:color w:val="000000"/>
          <w:szCs w:val="18"/>
        </w:rPr>
        <w:t>;</w:t>
      </w:r>
    </w:p>
    <w:p w14:paraId="61D254E5" w14:textId="161F044F" w:rsidR="00A82BC1" w:rsidRPr="00131C7E" w:rsidRDefault="008904FE" w:rsidP="009F2679">
      <w:pPr>
        <w:pStyle w:val="podlnek"/>
        <w:numPr>
          <w:ilvl w:val="0"/>
          <w:numId w:val="16"/>
        </w:numPr>
        <w:suppressAutoHyphens/>
        <w:spacing w:before="0"/>
        <w:ind w:left="1701"/>
        <w:rPr>
          <w:rFonts w:eastAsia="Verdana" w:cs="Verdana"/>
          <w:color w:val="000000"/>
          <w:szCs w:val="18"/>
        </w:rPr>
      </w:pPr>
      <w:r>
        <w:rPr>
          <w:rFonts w:eastAsia="Verdana" w:cs="Verdana"/>
          <w:color w:val="000000"/>
          <w:szCs w:val="18"/>
        </w:rPr>
        <w:t xml:space="preserve">Specialista na </w:t>
      </w:r>
      <w:r w:rsidR="00A82BC1" w:rsidRPr="00131C7E">
        <w:rPr>
          <w:rFonts w:eastAsia="Verdana" w:cs="Verdana"/>
          <w:color w:val="000000"/>
          <w:szCs w:val="18"/>
        </w:rPr>
        <w:t>dopravní stavby</w:t>
      </w:r>
      <w:r w:rsidR="002963EB" w:rsidRPr="00131C7E">
        <w:rPr>
          <w:rFonts w:eastAsia="Verdana" w:cs="Verdana"/>
          <w:color w:val="000000"/>
          <w:szCs w:val="18"/>
        </w:rPr>
        <w:t>.</w:t>
      </w:r>
    </w:p>
    <w:p w14:paraId="1A4E88DC" w14:textId="568D953B" w:rsidR="00301945" w:rsidRPr="00301945" w:rsidRDefault="00301945" w:rsidP="00813258">
      <w:pPr>
        <w:pStyle w:val="podlnek"/>
        <w:suppressAutoHyphens/>
        <w:rPr>
          <w:rFonts w:eastAsia="Verdana"/>
        </w:rPr>
      </w:pPr>
      <w:r w:rsidRPr="00301945">
        <w:rPr>
          <w:rFonts w:eastAsia="Verdana"/>
        </w:rPr>
        <w:lastRenderedPageBreak/>
        <w:t>Dodavatel je oprávněn svěřit jedné fyzické osobě výkon více funkcí člena realizačního týmu za předpokladu, že tato osoba splňuje všechna kvalifikační kritéria požadovaná na výkon těchto funkcí. Jednou osobou lze současně zastávat maximálně 2 funkce člena realizačního týmu.</w:t>
      </w:r>
      <w:r w:rsidR="00F8281E">
        <w:rPr>
          <w:rFonts w:eastAsia="Verdana"/>
        </w:rPr>
        <w:t xml:space="preserve"> V takovém případě není dodavatel povinen předkládat v rámci seznamu realizačního týmu 7 odlišných o</w:t>
      </w:r>
      <w:r w:rsidR="0048072F">
        <w:rPr>
          <w:rFonts w:eastAsia="Verdana"/>
        </w:rPr>
        <w:t>sob, u příslušných pozic realizačního týmu uvede danou</w:t>
      </w:r>
      <w:r w:rsidR="00F8281E">
        <w:rPr>
          <w:rFonts w:eastAsia="Verdana"/>
        </w:rPr>
        <w:t xml:space="preserve"> fyzickou osobu, která bude </w:t>
      </w:r>
      <w:r w:rsidR="0048072F">
        <w:rPr>
          <w:rFonts w:eastAsia="Verdana"/>
        </w:rPr>
        <w:t xml:space="preserve">současně </w:t>
      </w:r>
      <w:r w:rsidR="00F8281E">
        <w:rPr>
          <w:rFonts w:eastAsia="Verdana"/>
        </w:rPr>
        <w:t xml:space="preserve">zastávat </w:t>
      </w:r>
      <w:r w:rsidR="0048072F">
        <w:rPr>
          <w:rFonts w:eastAsia="Verdana"/>
        </w:rPr>
        <w:t>maximálně 2 funkce člena realizačního týmu.</w:t>
      </w:r>
      <w:r w:rsidR="00F8281E">
        <w:rPr>
          <w:rFonts w:eastAsia="Verdana"/>
        </w:rPr>
        <w:t xml:space="preserve"> </w:t>
      </w:r>
      <w:r w:rsidRPr="00301945">
        <w:rPr>
          <w:rFonts w:eastAsia="Verdana"/>
        </w:rPr>
        <w:t xml:space="preserve"> Vzhledem ke skutečnosti, že se členové realizačního týmu dodavatele musí přímo podílet na plnění veřejné zakázky, Zadavatel upozorňuje na nezbytnost, aby taková osoba byla reálně schopna zastávat všechny funkce, pro které je určena, a to zejména s ohledem na časovou náročnost plnění daných funkcí</w:t>
      </w:r>
      <w:r w:rsidR="00E92B9E">
        <w:rPr>
          <w:rFonts w:eastAsia="Verdana"/>
        </w:rPr>
        <w:t xml:space="preserve">. </w:t>
      </w:r>
      <w:r w:rsidR="00E92B9E">
        <w:t>Pro každou osobu realizačního týmu v níže uvedené funkci, s výjimkou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zeměměřického inženýra, nelze jakkoliv rozdělit mezi více fyzických osob, takže u téže funkce člena realizačního týmu nemůže být prokázáno splnění např. požadované praxe jednou osobou a pomocí jiné osoby odborná způsobilost.</w:t>
      </w:r>
      <w:r w:rsidR="001B5A0A">
        <w:t xml:space="preserve"> V případě, že je v seznamu členů realizačního týmu dodavatele ve funkci zeměměřického inženýra dodavatelem uvedeno za účelem prokázání kvalifikace více osob, zadavatel požaduje, aby každá z těchto osob plně prokázala požadovanou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DD719AE" w14:textId="147FECCC" w:rsidR="00301945" w:rsidRPr="002C2967" w:rsidRDefault="00301945" w:rsidP="00813258">
      <w:pPr>
        <w:pStyle w:val="podlnek"/>
        <w:suppressAutoHyphens/>
        <w:rPr>
          <w:rFonts w:eastAsia="Verdana"/>
        </w:rPr>
      </w:pPr>
      <w:r w:rsidRPr="00301945">
        <w:rPr>
          <w:rFonts w:eastAsia="Verdana"/>
        </w:rPr>
        <w:t xml:space="preserve">Seznam členů realizačního týmu je </w:t>
      </w:r>
      <w:r w:rsidRPr="002C2967">
        <w:rPr>
          <w:rFonts w:eastAsia="Verdana"/>
        </w:rPr>
        <w:t xml:space="preserve">přílohou č. </w:t>
      </w:r>
      <w:r w:rsidR="00B80EA1" w:rsidRPr="002C2967">
        <w:rPr>
          <w:rFonts w:eastAsia="Verdana"/>
        </w:rPr>
        <w:t>4</w:t>
      </w:r>
      <w:r w:rsidRPr="002C2967">
        <w:rPr>
          <w:rFonts w:eastAsia="Verdana"/>
        </w:rPr>
        <w:t xml:space="preserve"> této Zadávací dokumentace.</w:t>
      </w:r>
    </w:p>
    <w:p w14:paraId="1AA3220D" w14:textId="77777777" w:rsidR="00301945" w:rsidRPr="002C2967" w:rsidRDefault="00301945" w:rsidP="00813258">
      <w:pPr>
        <w:pStyle w:val="podlnek"/>
        <w:suppressAutoHyphens/>
        <w:rPr>
          <w:rFonts w:eastAsia="Verdana"/>
        </w:rPr>
      </w:pPr>
      <w:r w:rsidRPr="002C2967">
        <w:rPr>
          <w:rFonts w:eastAsia="Verdana"/>
        </w:rPr>
        <w:t>Požadavky na kvalifikaci jednotlivých členů realizačního týmu, vč. stanovení způsobu prokázání stanovených kvalifikačních požadavků.</w:t>
      </w:r>
    </w:p>
    <w:p w14:paraId="5AD24674" w14:textId="7E0B41D4" w:rsidR="00301945" w:rsidRPr="002C2967" w:rsidRDefault="00301945" w:rsidP="001C0415">
      <w:pPr>
        <w:pStyle w:val="podlnek"/>
        <w:numPr>
          <w:ilvl w:val="3"/>
          <w:numId w:val="37"/>
        </w:numPr>
        <w:suppressAutoHyphens/>
        <w:ind w:left="2127"/>
        <w:rPr>
          <w:rFonts w:eastAsia="Verdana"/>
          <w:u w:val="single"/>
        </w:rPr>
      </w:pPr>
      <w:r w:rsidRPr="002C2967">
        <w:rPr>
          <w:rFonts w:eastAsia="Verdana"/>
          <w:u w:val="single"/>
        </w:rPr>
        <w:t>Vedoucí týmu</w:t>
      </w:r>
    </w:p>
    <w:p w14:paraId="601FED80" w14:textId="3AB18D5D" w:rsidR="00301945" w:rsidRPr="002C2967" w:rsidRDefault="00301945" w:rsidP="009F2679">
      <w:pPr>
        <w:pStyle w:val="podlnek"/>
        <w:numPr>
          <w:ilvl w:val="0"/>
          <w:numId w:val="17"/>
        </w:numPr>
        <w:suppressAutoHyphens/>
        <w:rPr>
          <w:rFonts w:eastAsia="Verdana"/>
          <w:u w:val="single"/>
        </w:rPr>
      </w:pPr>
      <w:r w:rsidRPr="002C2967">
        <w:rPr>
          <w:rFonts w:eastAsia="Verdana"/>
        </w:rPr>
        <w:t>Dokončené magisterské vysokoškolské vzdělání</w:t>
      </w:r>
      <w:r w:rsidR="009263DA" w:rsidRPr="002C2967">
        <w:rPr>
          <w:rFonts w:eastAsia="Verdana"/>
        </w:rPr>
        <w:t xml:space="preserve"> v oborech</w:t>
      </w:r>
      <w:r w:rsidRPr="002C2967">
        <w:rPr>
          <w:rFonts w:eastAsia="Verdana"/>
        </w:rPr>
        <w:t xml:space="preserve"> </w:t>
      </w:r>
      <w:del w:id="31" w:author="Hošna Štěpán, Mgr." w:date="2023-01-31T16:40:00Z">
        <w:r w:rsidR="00D06E90" w:rsidRPr="002C2967" w:rsidDel="00AD04E5">
          <w:rPr>
            <w:rFonts w:eastAsia="Verdana"/>
          </w:rPr>
          <w:delText>g</w:delText>
        </w:r>
        <w:r w:rsidR="009263DA" w:rsidRPr="002C2967" w:rsidDel="00AD04E5">
          <w:rPr>
            <w:rFonts w:eastAsia="Verdana"/>
          </w:rPr>
          <w:delText>eotechnika</w:delText>
        </w:r>
        <w:r w:rsidR="0003386A" w:rsidDel="00AD04E5">
          <w:rPr>
            <w:rFonts w:eastAsia="Verdana"/>
          </w:rPr>
          <w:delText xml:space="preserve"> nebo</w:delText>
        </w:r>
        <w:r w:rsidR="009263DA" w:rsidRPr="002C2967" w:rsidDel="00AD04E5">
          <w:rPr>
            <w:rFonts w:eastAsia="Verdana"/>
          </w:rPr>
          <w:delText xml:space="preserve"> </w:delText>
        </w:r>
      </w:del>
      <w:r w:rsidR="009263DA" w:rsidRPr="002C2967">
        <w:rPr>
          <w:rFonts w:eastAsia="Verdana"/>
        </w:rPr>
        <w:t>inženýrská</w:t>
      </w:r>
      <w:r w:rsidR="00FA6953">
        <w:rPr>
          <w:rFonts w:eastAsia="Verdana"/>
        </w:rPr>
        <w:t xml:space="preserve"> geologie</w:t>
      </w:r>
      <w:ins w:id="32" w:author="Hošna Štěpán, Mgr." w:date="2023-01-31T16:41:00Z">
        <w:r w:rsidR="00AD04E5">
          <w:rPr>
            <w:rFonts w:eastAsia="Verdana"/>
          </w:rPr>
          <w:t>, nebo geotechnika, nebo konstrukce a dopravní stavby</w:t>
        </w:r>
      </w:ins>
      <w:r w:rsidRPr="002C2967">
        <w:rPr>
          <w:rFonts w:eastAsia="Verdana"/>
        </w:rPr>
        <w:t xml:space="preserve">. </w:t>
      </w:r>
      <w:r w:rsidRPr="002C2967">
        <w:rPr>
          <w:i/>
        </w:rPr>
        <w:t>Splnění tohoto požadavku kvalifikace prokáže dodavatel předložením kopie dokladu o dosaženém vzdělání vedoucího týmu.</w:t>
      </w:r>
      <w:r w:rsidR="0048072F" w:rsidRPr="002C2967">
        <w:rPr>
          <w:i/>
        </w:rPr>
        <w:t xml:space="preserve"> </w:t>
      </w:r>
      <w:r w:rsidR="0048072F" w:rsidRPr="002C2967">
        <w:rPr>
          <w:i/>
          <w:iCs/>
        </w:rPr>
        <w:t>Zadavatel uzná i vzdělání, které bude zadavatelem požadovanému oboru obsahově odpovídat (jedná se zejména o obory existující za dříve platné právní úpravy, popřípadě obory studované v zahraničí).</w:t>
      </w:r>
    </w:p>
    <w:p w14:paraId="60225387" w14:textId="1CD6D2A9" w:rsidR="00FB277E" w:rsidRPr="005C0A99" w:rsidRDefault="00DD6E5A" w:rsidP="009F2679">
      <w:pPr>
        <w:pStyle w:val="podlnek"/>
        <w:numPr>
          <w:ilvl w:val="0"/>
          <w:numId w:val="17"/>
        </w:numPr>
        <w:suppressAutoHyphens/>
        <w:rPr>
          <w:rFonts w:eastAsia="Verdana"/>
          <w:i/>
        </w:rPr>
      </w:pPr>
      <w:r w:rsidRPr="002C2967">
        <w:rPr>
          <w:rFonts w:eastAsia="Verdana"/>
        </w:rPr>
        <w:lastRenderedPageBreak/>
        <w:t xml:space="preserve">Odborná praxe v délce trvání nejméně </w:t>
      </w:r>
      <w:r w:rsidR="00FA6953">
        <w:rPr>
          <w:rFonts w:eastAsia="Verdana"/>
        </w:rPr>
        <w:t>10</w:t>
      </w:r>
      <w:r w:rsidRPr="002C2967">
        <w:rPr>
          <w:rFonts w:eastAsia="Verdana"/>
        </w:rPr>
        <w:t xml:space="preserve"> let</w:t>
      </w:r>
      <w:r w:rsidR="004255E9" w:rsidRPr="002C2967">
        <w:rPr>
          <w:rFonts w:eastAsia="Verdana"/>
        </w:rPr>
        <w:t>, spočívající v</w:t>
      </w:r>
      <w:r w:rsidR="00FB277E" w:rsidRPr="002C2967">
        <w:rPr>
          <w:rFonts w:eastAsia="Verdana"/>
        </w:rPr>
        <w:t> </w:t>
      </w:r>
      <w:r w:rsidR="004255E9" w:rsidRPr="002C2967">
        <w:rPr>
          <w:rFonts w:eastAsia="Verdana"/>
        </w:rPr>
        <w:t>provádění</w:t>
      </w:r>
      <w:r w:rsidR="00FB277E" w:rsidRPr="002C2967">
        <w:rPr>
          <w:rFonts w:eastAsia="Verdana"/>
        </w:rPr>
        <w:t xml:space="preserve"> obdobných zakázek, které obsahovaly alespoň následující činnosti: IGP buď pražcového podloží, nebo zemních těles železničního spodku poskytnutých dodavatelem na stavbách železničních drah, jak jsou vymezeny v § 5 odst. 1 a v § 3 odst. 1 zákona č. 266/1994 Sb., o dráhách, ve znění pozdějších předpisů. </w:t>
      </w:r>
      <w:r w:rsidR="00FB277E" w:rsidRPr="002C2967">
        <w:rPr>
          <w:rFonts w:eastAsia="Verdana"/>
          <w:i/>
        </w:rPr>
        <w:t xml:space="preserve">Splnění tohoto požadavku kvalifikace prokáže dodavatel předložením profesního životopisu vedoucího týmu, ze kterého bude patrné splnění požadavku Zadavatele. Vzor profesního životopisu je přílohou č. </w:t>
      </w:r>
      <w:r w:rsidR="00B80EA1" w:rsidRPr="002C2967">
        <w:rPr>
          <w:rFonts w:eastAsia="Verdana"/>
          <w:i/>
        </w:rPr>
        <w:t>5</w:t>
      </w:r>
      <w:r w:rsidR="00FB277E" w:rsidRPr="002C2967">
        <w:rPr>
          <w:rFonts w:eastAsia="Verdana"/>
          <w:i/>
        </w:rPr>
        <w:t xml:space="preserve"> této</w:t>
      </w:r>
      <w:r w:rsidR="00FB277E" w:rsidRPr="005C0A99">
        <w:rPr>
          <w:rFonts w:eastAsia="Verdana"/>
          <w:i/>
        </w:rPr>
        <w:t xml:space="preserve"> Zadávací dokumentace.</w:t>
      </w:r>
    </w:p>
    <w:p w14:paraId="7962B54D" w14:textId="282FC862" w:rsidR="00301945" w:rsidRPr="002C2967" w:rsidRDefault="0071676E" w:rsidP="009F2679">
      <w:pPr>
        <w:pStyle w:val="podlnek"/>
        <w:numPr>
          <w:ilvl w:val="0"/>
          <w:numId w:val="17"/>
        </w:numPr>
        <w:suppressAutoHyphens/>
        <w:rPr>
          <w:rFonts w:eastAsia="Verdana"/>
          <w:i/>
        </w:rPr>
      </w:pPr>
      <w:r>
        <w:rPr>
          <w:rFonts w:eastAsia="Verdana"/>
        </w:rPr>
        <w:t xml:space="preserve">Udělená </w:t>
      </w:r>
      <w:r w:rsidRPr="0071676E">
        <w:rPr>
          <w:rFonts w:eastAsia="Verdana"/>
        </w:rPr>
        <w:t>autorizace v rozsahu dle § 5 odst. 3 písm. i) zák. č. 360/1992 Sb., o výkonu povolání autorizovaných architektů a o výkonu povolání autorizovaných inženýrů a techniků činných ve výstavbě, ve znění pozdějších předpisů (dále jen „autorizační zákon“), tedy pro geotechniku</w:t>
      </w:r>
      <w:r>
        <w:rPr>
          <w:rFonts w:eastAsia="Verdana"/>
        </w:rPr>
        <w:t xml:space="preserve">. </w:t>
      </w:r>
      <w:r w:rsidRPr="005C0A99">
        <w:rPr>
          <w:rFonts w:eastAsia="Verdana"/>
          <w:i/>
        </w:rPr>
        <w:t xml:space="preserve">Splnění tohoto požadavku kvalifikace prokáže dodavatel předložením osvědčení o autorizaci vedoucího týmu, </w:t>
      </w:r>
      <w:r w:rsidRPr="002C2967">
        <w:rPr>
          <w:rFonts w:eastAsia="Verdana"/>
          <w:i/>
        </w:rPr>
        <w:t>dle výše uvedeného požadavku Zadavatele v souladu s bodem 1</w:t>
      </w:r>
      <w:r w:rsidR="00D925BD" w:rsidRPr="002C2967">
        <w:rPr>
          <w:rFonts w:eastAsia="Verdana"/>
          <w:i/>
        </w:rPr>
        <w:t>0</w:t>
      </w:r>
      <w:r w:rsidRPr="002C2967">
        <w:rPr>
          <w:rFonts w:eastAsia="Verdana"/>
          <w:i/>
        </w:rPr>
        <w:t>.1 písm. c) odrážka druhá této Zadávací dokumentace.</w:t>
      </w:r>
      <w:r w:rsidRPr="002C2967">
        <w:rPr>
          <w:rFonts w:eastAsia="Verdana"/>
        </w:rPr>
        <w:t xml:space="preserve">  </w:t>
      </w:r>
    </w:p>
    <w:p w14:paraId="174691BC" w14:textId="6D0B2C13" w:rsidR="0003172C" w:rsidRPr="00565F7A" w:rsidRDefault="0003172C" w:rsidP="009F2679">
      <w:pPr>
        <w:pStyle w:val="podlnek"/>
        <w:numPr>
          <w:ilvl w:val="0"/>
          <w:numId w:val="26"/>
        </w:numPr>
        <w:suppressAutoHyphens/>
        <w:rPr>
          <w:rFonts w:eastAsia="Verdana"/>
        </w:rPr>
      </w:pPr>
      <w:r w:rsidRPr="002C2967">
        <w:t>V případě, že vedoucím týmu bude zahraniční osoba nebo osoba, která výše uvedenou kvalifikaci získala v zahraniční</w:t>
      </w:r>
      <w:r>
        <w:t xml:space="preserve">, je dodavatel povinen </w:t>
      </w:r>
      <w:r w:rsidR="0036360F">
        <w:t xml:space="preserve">v nabídce </w:t>
      </w:r>
      <w:r>
        <w:t xml:space="preserve">předložit doklad o </w:t>
      </w:r>
      <w:r w:rsidRPr="0003172C">
        <w:t>odborné způsobilosti v příslušném oboru vydávaného v zemi, kde t</w:t>
      </w:r>
      <w:r>
        <w:t>ato osoba</w:t>
      </w:r>
      <w:r w:rsidRPr="0003172C">
        <w:t xml:space="preserve"> odbornou způsobilost v</w:t>
      </w:r>
      <w:r>
        <w:t xml:space="preserve">ykonává. </w:t>
      </w:r>
    </w:p>
    <w:p w14:paraId="3CEBF417" w14:textId="77777777" w:rsidR="0036360F" w:rsidRDefault="00565F7A" w:rsidP="00E22428">
      <w:pPr>
        <w:pStyle w:val="podlnek"/>
        <w:numPr>
          <w:ilvl w:val="0"/>
          <w:numId w:val="26"/>
        </w:numPr>
        <w:suppressAutoHyphens/>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6C2D9B57" w14:textId="7BCE789A" w:rsidR="00565F7A" w:rsidRPr="00565F7A" w:rsidRDefault="00565F7A" w:rsidP="00E22428">
      <w:pPr>
        <w:pStyle w:val="podlnek"/>
        <w:numPr>
          <w:ilvl w:val="0"/>
          <w:numId w:val="26"/>
        </w:numPr>
        <w:suppressAutoHyphens/>
        <w:rPr>
          <w:rFonts w:eastAsia="Verdana"/>
        </w:rPr>
      </w:pPr>
      <w:r>
        <w:rPr>
          <w:rFonts w:eastAsia="Verdana"/>
        </w:rPr>
        <w:t>V </w:t>
      </w:r>
      <w:r w:rsidR="0036360F">
        <w:rPr>
          <w:rFonts w:eastAsia="Verdana"/>
        </w:rPr>
        <w:t>obou</w:t>
      </w:r>
      <w:r>
        <w:rPr>
          <w:rFonts w:eastAsia="Verdana"/>
        </w:rPr>
        <w:t xml:space="preserve"> případ</w:t>
      </w:r>
      <w:r w:rsidR="0036360F">
        <w:rPr>
          <w:rFonts w:eastAsia="Verdana"/>
        </w:rPr>
        <w:t>ech</w:t>
      </w:r>
      <w:r>
        <w:rPr>
          <w:rFonts w:eastAsia="Verdana"/>
        </w:rPr>
        <w:t xml:space="preserve"> je </w:t>
      </w:r>
      <w:r w:rsidR="00E22428">
        <w:rPr>
          <w:rFonts w:eastAsia="Verdana"/>
        </w:rPr>
        <w:t xml:space="preserve">vybraný </w:t>
      </w:r>
      <w:r>
        <w:rPr>
          <w:rFonts w:eastAsia="Verdana"/>
        </w:rPr>
        <w:t xml:space="preserve">dodavatel </w:t>
      </w:r>
      <w:r w:rsidR="0036360F">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E22428">
        <w:rPr>
          <w:b/>
        </w:rPr>
        <w:t xml:space="preserve"> </w:t>
      </w:r>
      <w:r w:rsidR="00E22428" w:rsidRPr="00E22428">
        <w:rPr>
          <w:b/>
        </w:rPr>
        <w:t>jako podmínku pro uzavření smlouvy</w:t>
      </w:r>
      <w:r>
        <w:t>.</w:t>
      </w:r>
    </w:p>
    <w:p w14:paraId="7D973F17" w14:textId="6F063E58" w:rsidR="00565F7A" w:rsidRPr="009E3EBD" w:rsidRDefault="00565F7A" w:rsidP="009F2679">
      <w:pPr>
        <w:pStyle w:val="podlnek"/>
        <w:numPr>
          <w:ilvl w:val="0"/>
          <w:numId w:val="26"/>
        </w:numPr>
        <w:suppressAutoHyphens/>
        <w:rPr>
          <w:rFonts w:eastAsia="Verdana"/>
        </w:rPr>
      </w:pPr>
      <w:r>
        <w:lastRenderedPageBreak/>
        <w:t>Dokladem ve smyslu výše uve</w:t>
      </w:r>
      <w:r w:rsidR="00194D5B">
        <w:t xml:space="preserve">deným tučně označeným písmem se rozumí </w:t>
      </w:r>
      <w:r w:rsidR="00194D5B" w:rsidRPr="00194D5B">
        <w:rPr>
          <w:b/>
        </w:rPr>
        <w:t>platné osvědčení o registraci osoby hostující nebo usazené</w:t>
      </w:r>
      <w:r w:rsidR="00194D5B">
        <w:t xml:space="preserve"> ve vztahu k </w:t>
      </w:r>
      <w:r w:rsidR="00194D5B" w:rsidRPr="00194D5B">
        <w:t>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14:paraId="12A67797" w14:textId="77777777" w:rsidR="0003172C" w:rsidRPr="005C0A99" w:rsidRDefault="0003172C" w:rsidP="00813258">
      <w:pPr>
        <w:pStyle w:val="podlnek"/>
        <w:numPr>
          <w:ilvl w:val="0"/>
          <w:numId w:val="0"/>
        </w:numPr>
        <w:suppressAutoHyphens/>
        <w:ind w:left="2203"/>
        <w:rPr>
          <w:rFonts w:eastAsia="Verdana"/>
          <w:i/>
        </w:rPr>
      </w:pPr>
    </w:p>
    <w:p w14:paraId="4EA334BE" w14:textId="6A1C964B" w:rsidR="0071676E" w:rsidRPr="002C2967" w:rsidRDefault="0071676E" w:rsidP="009F2679">
      <w:pPr>
        <w:pStyle w:val="podlnek"/>
        <w:numPr>
          <w:ilvl w:val="0"/>
          <w:numId w:val="17"/>
        </w:numPr>
        <w:suppressAutoHyphens/>
        <w:rPr>
          <w:rFonts w:eastAsia="Verdana"/>
        </w:rPr>
      </w:pPr>
      <w:r w:rsidRPr="005C0A99">
        <w:rPr>
          <w:rFonts w:eastAsia="Verdana"/>
        </w:rPr>
        <w:lastRenderedPageBreak/>
        <w:t>Zkušenost s výkonem funkce vedoucího týmu</w:t>
      </w:r>
      <w:r>
        <w:rPr>
          <w:rFonts w:eastAsia="Verdana"/>
        </w:rPr>
        <w:t xml:space="preserve"> </w:t>
      </w:r>
      <w:r w:rsidRPr="0071676E">
        <w:rPr>
          <w:rFonts w:eastAsia="Verdana"/>
        </w:rPr>
        <w:t xml:space="preserve">(odpovědný zpracovatel) </w:t>
      </w:r>
      <w:r>
        <w:rPr>
          <w:rFonts w:eastAsia="Verdana"/>
        </w:rPr>
        <w:t>v rámci plnění</w:t>
      </w:r>
      <w:r w:rsidRPr="0071676E">
        <w:rPr>
          <w:rFonts w:eastAsia="Verdana"/>
        </w:rPr>
        <w:t xml:space="preserve"> alespoň dvou zakázek na provádění IG</w:t>
      </w:r>
      <w:r>
        <w:rPr>
          <w:rFonts w:eastAsia="Verdana"/>
        </w:rPr>
        <w:t xml:space="preserve">P pro stavby železničních drah </w:t>
      </w:r>
      <w:r w:rsidRPr="0071676E">
        <w:rPr>
          <w:rFonts w:eastAsia="Verdana"/>
        </w:rPr>
        <w:t>s hodnotou IGP</w:t>
      </w:r>
      <w:r>
        <w:rPr>
          <w:rFonts w:eastAsia="Verdana"/>
        </w:rPr>
        <w:t>, kdy alespoň jedna taková zakázka byla realizována v hodnotě nejméně 4</w:t>
      </w:r>
      <w:r w:rsidRPr="0071676E">
        <w:rPr>
          <w:rFonts w:eastAsia="Verdana"/>
        </w:rPr>
        <w:t>.000</w:t>
      </w:r>
      <w:r>
        <w:rPr>
          <w:rFonts w:eastAsia="Verdana"/>
        </w:rPr>
        <w:t xml:space="preserve">.000,- Kč bez DPH </w:t>
      </w:r>
      <w:r w:rsidRPr="0071676E">
        <w:rPr>
          <w:rFonts w:eastAsia="Verdana"/>
        </w:rPr>
        <w:t xml:space="preserve">(uvedená částka se vztahuje k hodnotě IGP, nikoli k hodnotě </w:t>
      </w:r>
      <w:r w:rsidR="00355D22">
        <w:rPr>
          <w:rFonts w:eastAsia="Verdana"/>
        </w:rPr>
        <w:t xml:space="preserve">zakázky jako celku), </w:t>
      </w:r>
      <w:r w:rsidRPr="0071676E">
        <w:rPr>
          <w:rFonts w:eastAsia="Verdana"/>
        </w:rPr>
        <w:t xml:space="preserve">přičemž se </w:t>
      </w:r>
      <w:r>
        <w:rPr>
          <w:rFonts w:eastAsia="Verdana"/>
        </w:rPr>
        <w:t xml:space="preserve">v obou případech </w:t>
      </w:r>
      <w:r w:rsidRPr="0071676E">
        <w:rPr>
          <w:rFonts w:eastAsia="Verdana"/>
        </w:rPr>
        <w:t>musí jednat o zakázky dokončené, avšak zadavatel nestanoví maximální lhůtu, ve které musely být zakázky dokončeny; pokud byla referovaná činnost součástí rozsáhlejšího plnění pro objednatele</w:t>
      </w:r>
      <w:r w:rsidR="0071251E">
        <w:rPr>
          <w:rFonts w:eastAsia="Verdana"/>
        </w:rPr>
        <w:t xml:space="preserve"> zakázky</w:t>
      </w:r>
      <w:r>
        <w:rPr>
          <w:rFonts w:eastAsia="Verdana"/>
        </w:rPr>
        <w:t>,</w:t>
      </w:r>
      <w:r w:rsidRPr="0071676E">
        <w:rPr>
          <w:rFonts w:eastAsia="Verdana"/>
        </w:rPr>
        <w:t xml:space="preserve"> postačí, pokud je dokončeno plnění v rozsahu referované činnosti</w:t>
      </w:r>
      <w:r>
        <w:rPr>
          <w:rFonts w:eastAsia="Verdana"/>
        </w:rPr>
        <w:t xml:space="preserve">. </w:t>
      </w:r>
      <w:r w:rsidRPr="004A1ADE">
        <w:rPr>
          <w:i/>
        </w:rPr>
        <w:t xml:space="preserve">Splnění tohoto požadavku kvalifikace prokáže dodavatel předložením profesního životopisu vedoucího týmu, ze kterého bude patrné </w:t>
      </w:r>
      <w:r w:rsidRPr="002C2967">
        <w:rPr>
          <w:i/>
        </w:rPr>
        <w:t xml:space="preserve">splnění požadavku Zadavatele. Vzor profesního životopisu je přílohou </w:t>
      </w:r>
      <w:r w:rsidR="00B80EA1" w:rsidRPr="002C2967">
        <w:rPr>
          <w:rFonts w:eastAsia="Verdana"/>
          <w:i/>
        </w:rPr>
        <w:t xml:space="preserve">č. 5 </w:t>
      </w:r>
      <w:r w:rsidRPr="002C2967">
        <w:rPr>
          <w:i/>
        </w:rPr>
        <w:t>této Zadávací dokumentace.</w:t>
      </w:r>
    </w:p>
    <w:p w14:paraId="507C2CEB" w14:textId="032A8E6C" w:rsidR="002963EB" w:rsidRPr="002C2967" w:rsidRDefault="002963EB" w:rsidP="001C0415">
      <w:pPr>
        <w:pStyle w:val="podlnek"/>
        <w:numPr>
          <w:ilvl w:val="3"/>
          <w:numId w:val="37"/>
        </w:numPr>
        <w:suppressAutoHyphens/>
        <w:ind w:left="2127"/>
        <w:rPr>
          <w:rFonts w:eastAsia="Verdana"/>
          <w:u w:val="single"/>
        </w:rPr>
      </w:pPr>
      <w:r w:rsidRPr="002C2967">
        <w:rPr>
          <w:rFonts w:eastAsia="Verdana"/>
          <w:u w:val="single"/>
        </w:rPr>
        <w:t>Specialista pro inženýrskou geologii</w:t>
      </w:r>
    </w:p>
    <w:p w14:paraId="6B4A3477" w14:textId="59A058EF" w:rsidR="00DB7954" w:rsidRPr="00BE0ECC" w:rsidRDefault="00DB7954" w:rsidP="009F2679">
      <w:pPr>
        <w:pStyle w:val="podlnek"/>
        <w:numPr>
          <w:ilvl w:val="0"/>
          <w:numId w:val="18"/>
        </w:numPr>
        <w:suppressAutoHyphens/>
        <w:rPr>
          <w:rFonts w:eastAsia="Verdana"/>
          <w:u w:val="single"/>
        </w:rPr>
      </w:pPr>
      <w:r>
        <w:rPr>
          <w:rFonts w:eastAsia="Verdana"/>
        </w:rPr>
        <w:t xml:space="preserve">Dokončené magisterské vysokoškolské vzdělání </w:t>
      </w:r>
      <w:r w:rsidR="009263DA">
        <w:rPr>
          <w:rFonts w:eastAsia="Verdana"/>
        </w:rPr>
        <w:t xml:space="preserve">v oboru inženýrská geologie. </w:t>
      </w:r>
      <w:r w:rsidRPr="004A1ADE">
        <w:rPr>
          <w:i/>
        </w:rPr>
        <w:t xml:space="preserve">Splnění tohoto požadavku kvalifikace prokáže dodavatel předložením kopie dokladu o dosaženém vzdělání </w:t>
      </w:r>
      <w:r w:rsidR="00887E72">
        <w:rPr>
          <w:i/>
        </w:rPr>
        <w:t>specialisty pro inženýrskou geologii</w:t>
      </w:r>
      <w:r w:rsidRPr="004A1ADE">
        <w:rPr>
          <w:i/>
        </w:rPr>
        <w:t>.</w:t>
      </w:r>
      <w:r w:rsidR="0048072F" w:rsidRPr="0048072F">
        <w:rPr>
          <w:i/>
          <w:iCs/>
        </w:rPr>
        <w:t xml:space="preserve"> Zadavatel uzná i vzdělání, které bude zadavatelem požadovanému oboru obsahově odpovídat (jedná se zejména o obory existující za dříve platné právní úpravy, popřípadě obory studované v zahraničí).</w:t>
      </w:r>
    </w:p>
    <w:p w14:paraId="34FE0719" w14:textId="23C63789" w:rsidR="00887E72" w:rsidRPr="002C2967" w:rsidRDefault="00887E72" w:rsidP="009F2679">
      <w:pPr>
        <w:pStyle w:val="podlnek"/>
        <w:numPr>
          <w:ilvl w:val="0"/>
          <w:numId w:val="18"/>
        </w:numPr>
        <w:suppressAutoHyphens/>
        <w:rPr>
          <w:rFonts w:eastAsia="Verdana"/>
          <w:i/>
        </w:rPr>
      </w:pPr>
      <w:r w:rsidRPr="00DD6E5A">
        <w:rPr>
          <w:rFonts w:eastAsia="Verdana"/>
        </w:rPr>
        <w:t xml:space="preserve">Odborná praxe v délce trvání nejméně </w:t>
      </w:r>
      <w:r>
        <w:rPr>
          <w:rFonts w:eastAsia="Verdana"/>
        </w:rPr>
        <w:t>10</w:t>
      </w:r>
      <w:r w:rsidRPr="00DD6E5A">
        <w:rPr>
          <w:rFonts w:eastAsia="Verdana"/>
        </w:rPr>
        <w:t xml:space="preserve"> let</w:t>
      </w:r>
      <w:r>
        <w:rPr>
          <w:rFonts w:eastAsia="Verdana"/>
        </w:rPr>
        <w:t xml:space="preserve">, spočívající v provádění </w:t>
      </w:r>
      <w:r w:rsidRPr="00887E72">
        <w:rPr>
          <w:rFonts w:eastAsia="Verdana"/>
        </w:rPr>
        <w:t>obdobných zakázek, které obsahovaly alespoň následující činnosti: IGP buď pražcového podloží</w:t>
      </w:r>
      <w:r>
        <w:rPr>
          <w:rFonts w:eastAsia="Verdana"/>
        </w:rPr>
        <w:t>,</w:t>
      </w:r>
      <w:r w:rsidRPr="00887E72">
        <w:rPr>
          <w:rFonts w:eastAsia="Verdana"/>
        </w:rPr>
        <w:t xml:space="preserve"> nebo zemních těles železničního spodku poskytnutých dodavatelem na stavbách železničních drah, jak jsou vymezeny v § 5 odst. 1 a v § 3 odst. 1 zákona č. 266/1994 Sb., o dráhách, ve znění pozdějších předpisů</w:t>
      </w:r>
      <w:r>
        <w:rPr>
          <w:rFonts w:eastAsia="Verdana"/>
        </w:rPr>
        <w:t xml:space="preserve">. </w:t>
      </w:r>
      <w:r w:rsidRPr="005C0A99">
        <w:rPr>
          <w:rFonts w:eastAsia="Verdana"/>
          <w:i/>
        </w:rPr>
        <w:t xml:space="preserve">Splnění tohoto požadavku kvalifikace prokáže dodavatel předložením profesního životopisu </w:t>
      </w:r>
      <w:r>
        <w:rPr>
          <w:i/>
        </w:rPr>
        <w:t>specialisty pro inženýrskou geologii</w:t>
      </w:r>
      <w:r w:rsidRPr="005C0A99">
        <w:rPr>
          <w:rFonts w:eastAsia="Verdana"/>
          <w:i/>
        </w:rPr>
        <w:t xml:space="preserve">, ze kterého bude patrné </w:t>
      </w:r>
      <w:r w:rsidRPr="002C2967">
        <w:rPr>
          <w:rFonts w:eastAsia="Verdana"/>
          <w:i/>
        </w:rPr>
        <w:t xml:space="preserve">splnění požadavku Zadavatele. Vzor profesního životopisu je přílohou </w:t>
      </w:r>
      <w:r w:rsidR="00B80EA1" w:rsidRPr="002C2967">
        <w:rPr>
          <w:rFonts w:eastAsia="Verdana"/>
          <w:i/>
        </w:rPr>
        <w:t xml:space="preserve">č. 5 </w:t>
      </w:r>
      <w:r w:rsidRPr="002C2967">
        <w:rPr>
          <w:rFonts w:eastAsia="Verdana"/>
          <w:i/>
        </w:rPr>
        <w:t>této Zadávací dokumentace.</w:t>
      </w:r>
    </w:p>
    <w:p w14:paraId="679CFEEE" w14:textId="689660E3" w:rsidR="00DB7954" w:rsidRPr="005D277A" w:rsidRDefault="001A326B" w:rsidP="009F2679">
      <w:pPr>
        <w:pStyle w:val="Odstavecseseznamem"/>
        <w:keepNext/>
        <w:keepLines/>
        <w:numPr>
          <w:ilvl w:val="0"/>
          <w:numId w:val="18"/>
        </w:numPr>
        <w:suppressAutoHyphens/>
        <w:rPr>
          <w:rFonts w:eastAsia="Verdana" w:cstheme="majorBidi"/>
          <w:bCs/>
        </w:rPr>
      </w:pPr>
      <w:r w:rsidRPr="002C2967">
        <w:rPr>
          <w:rFonts w:eastAsia="Verdana" w:cstheme="majorBidi"/>
          <w:bCs/>
        </w:rPr>
        <w:t>Udělené o</w:t>
      </w:r>
      <w:r w:rsidR="00F9447E" w:rsidRPr="002C2967">
        <w:rPr>
          <w:rFonts w:eastAsia="Verdana" w:cstheme="majorBidi"/>
          <w:bCs/>
        </w:rPr>
        <w:t>svědčení o odborné způsobilosti podle § 3 odst. 3 zákona č. 62/1988 Sb., o geologických pracích a o Českém geologickém úřadu, v</w:t>
      </w:r>
      <w:r w:rsidR="00F9447E" w:rsidRPr="00F9447E">
        <w:rPr>
          <w:rFonts w:eastAsia="Verdana" w:cstheme="majorBidi"/>
          <w:bCs/>
        </w:rPr>
        <w:t xml:space="preserve"> platném znění, ve znění vyhlášky Ministerstva životního prostředí č. 206/2001 Sb., o osvědčení odborné způsobilosti projektovat, provádět a vyhodnocovat geologické práce, v platném zně</w:t>
      </w:r>
      <w:r w:rsidR="00F9447E">
        <w:rPr>
          <w:rFonts w:eastAsia="Verdana" w:cstheme="majorBidi"/>
          <w:bCs/>
        </w:rPr>
        <w:t xml:space="preserve">ní, v oboru inženýrská geologie. </w:t>
      </w:r>
      <w:r w:rsidR="00F9447E" w:rsidRPr="004A1ADE">
        <w:rPr>
          <w:i/>
        </w:rPr>
        <w:t xml:space="preserve">Splnění tohoto požadavku kvalifikace prokáže dodavatel předložením kopie </w:t>
      </w:r>
      <w:r w:rsidR="00F9447E">
        <w:rPr>
          <w:i/>
        </w:rPr>
        <w:t>osvědčení specialisty pro inženýrskou geologii</w:t>
      </w:r>
      <w:r w:rsidR="00F9447E" w:rsidRPr="004A1ADE">
        <w:rPr>
          <w:i/>
        </w:rPr>
        <w:t>.</w:t>
      </w:r>
    </w:p>
    <w:p w14:paraId="48D461C6" w14:textId="77777777" w:rsidR="005D277A" w:rsidRDefault="005D277A" w:rsidP="00813258">
      <w:pPr>
        <w:pStyle w:val="Odstavecseseznamem"/>
        <w:keepNext/>
        <w:keepLines/>
        <w:suppressAutoHyphens/>
        <w:ind w:left="2203"/>
        <w:rPr>
          <w:i/>
        </w:rPr>
      </w:pPr>
    </w:p>
    <w:p w14:paraId="16B7B596" w14:textId="79EF0E29" w:rsidR="005D277A" w:rsidRDefault="005D277A" w:rsidP="009F2679">
      <w:pPr>
        <w:pStyle w:val="Odstavecseseznamem"/>
        <w:keepNext/>
        <w:keepLines/>
        <w:numPr>
          <w:ilvl w:val="0"/>
          <w:numId w:val="27"/>
        </w:numPr>
        <w:suppressAutoHyphens/>
        <w:rPr>
          <w:rFonts w:eastAsia="Verdana" w:cstheme="majorBidi"/>
          <w:bCs/>
        </w:rPr>
      </w:pPr>
      <w:r w:rsidRPr="005D277A">
        <w:rPr>
          <w:rFonts w:eastAsia="Verdana" w:cstheme="majorBidi"/>
          <w:bCs/>
        </w:rPr>
        <w:t xml:space="preserve">V případě, že </w:t>
      </w:r>
      <w:r>
        <w:rPr>
          <w:rFonts w:eastAsia="Verdana" w:cstheme="majorBidi"/>
          <w:bCs/>
        </w:rPr>
        <w:t>specialistou pro inženýrskou geologii</w:t>
      </w:r>
      <w:r w:rsidRPr="005D277A">
        <w:rPr>
          <w:rFonts w:eastAsia="Verdana" w:cstheme="majorBidi"/>
          <w:bCs/>
        </w:rPr>
        <w:t xml:space="preserve"> bude zahraniční osoba nebo osoba, která výše uvedenou kvalifikaci získala v zahraniční, je dodavatel povinen </w:t>
      </w:r>
      <w:r w:rsidR="0036360F">
        <w:rPr>
          <w:rFonts w:eastAsia="Verdana" w:cstheme="majorBidi"/>
          <w:bCs/>
        </w:rPr>
        <w:t xml:space="preserve">v nabídce </w:t>
      </w:r>
      <w:r w:rsidRPr="005D277A">
        <w:rPr>
          <w:rFonts w:eastAsia="Verdana" w:cstheme="majorBidi"/>
          <w:bCs/>
        </w:rPr>
        <w:t xml:space="preserve">předložit doklad o odborné způsobilosti v příslušném oboru vydávaného v zemi, kde tato osoba odbornou způsobilost vykonává.  </w:t>
      </w:r>
    </w:p>
    <w:p w14:paraId="485E3C95" w14:textId="77777777" w:rsidR="0036360F" w:rsidRDefault="00273BB1" w:rsidP="009F2679">
      <w:pPr>
        <w:pStyle w:val="podlnek"/>
        <w:numPr>
          <w:ilvl w:val="0"/>
          <w:numId w:val="27"/>
        </w:numPr>
        <w:suppressAutoHyphens/>
        <w:rPr>
          <w:rFonts w:eastAsia="Verdana"/>
        </w:rPr>
      </w:pPr>
      <w:r w:rsidRPr="00565F7A">
        <w:rPr>
          <w:rFonts w:eastAsia="Verdana"/>
        </w:rPr>
        <w:lastRenderedPageBreak/>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364310D9" w14:textId="26FF172B" w:rsidR="00273BB1" w:rsidRPr="00565F7A" w:rsidRDefault="00273BB1" w:rsidP="009F2679">
      <w:pPr>
        <w:pStyle w:val="podlnek"/>
        <w:numPr>
          <w:ilvl w:val="0"/>
          <w:numId w:val="27"/>
        </w:numPr>
        <w:suppressAutoHyphens/>
        <w:rPr>
          <w:rFonts w:eastAsia="Verdana"/>
        </w:rPr>
      </w:pPr>
      <w:r>
        <w:rPr>
          <w:rFonts w:eastAsia="Verdana"/>
        </w:rPr>
        <w:t>V </w:t>
      </w:r>
      <w:r w:rsidR="0036360F">
        <w:rPr>
          <w:rFonts w:eastAsia="Verdana"/>
        </w:rPr>
        <w:t xml:space="preserve">obou </w:t>
      </w:r>
      <w:r>
        <w:rPr>
          <w:rFonts w:eastAsia="Verdana"/>
        </w:rPr>
        <w:t>případ</w:t>
      </w:r>
      <w:r w:rsidR="0036360F">
        <w:rPr>
          <w:rFonts w:eastAsia="Verdana"/>
        </w:rPr>
        <w:t>ech</w:t>
      </w:r>
      <w:r>
        <w:rPr>
          <w:rFonts w:eastAsia="Verdana"/>
        </w:rPr>
        <w:t xml:space="preserve"> je </w:t>
      </w:r>
      <w:r w:rsidR="0036360F">
        <w:rPr>
          <w:rFonts w:eastAsia="Verdana"/>
        </w:rPr>
        <w:t xml:space="preserve">vybraný </w:t>
      </w:r>
      <w:r>
        <w:rPr>
          <w:rFonts w:eastAsia="Verdana"/>
        </w:rPr>
        <w:t xml:space="preserve">dodavatel </w:t>
      </w:r>
      <w:r w:rsidR="0036360F">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36360F">
        <w:rPr>
          <w:b/>
        </w:rPr>
        <w:t xml:space="preserve"> </w:t>
      </w:r>
      <w:r w:rsidR="0036360F" w:rsidRPr="00E22428">
        <w:rPr>
          <w:b/>
        </w:rPr>
        <w:t>jako podmínku pro uzavření smlouvy</w:t>
      </w:r>
      <w:r>
        <w:t>.</w:t>
      </w:r>
    </w:p>
    <w:p w14:paraId="3168CBD9" w14:textId="14E02466" w:rsidR="005D277A" w:rsidRPr="00273BB1" w:rsidRDefault="00273BB1" w:rsidP="009F2679">
      <w:pPr>
        <w:pStyle w:val="Odstavecseseznamem"/>
        <w:keepNext/>
        <w:keepLines/>
        <w:numPr>
          <w:ilvl w:val="0"/>
          <w:numId w:val="27"/>
        </w:numPr>
        <w:suppressAutoHyphens/>
        <w:rPr>
          <w:rFonts w:eastAsia="Verdana" w:cstheme="majorBidi"/>
          <w:bCs/>
        </w:rPr>
      </w:pPr>
      <w:r>
        <w:t xml:space="preserve">Dokladem ve smyslu výše uvedeným tučně označeným písmem se rozumí </w:t>
      </w:r>
      <w:r w:rsidRPr="00194D5B">
        <w:rPr>
          <w:b/>
        </w:rPr>
        <w:t>platné osvědčení o registraci osoby hostující nebo usazené</w:t>
      </w:r>
      <w:r>
        <w:t xml:space="preserve"> ve vztahu k </w:t>
      </w:r>
      <w:r w:rsidRPr="00194D5B">
        <w:t>doložení</w:t>
      </w:r>
      <w:r>
        <w:t xml:space="preserve"> </w:t>
      </w:r>
      <w:r w:rsidRPr="00B2309B">
        <w:t xml:space="preserve">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w:t>
      </w:r>
      <w:r w:rsidRPr="00A5421F">
        <w:t>orgánem je Ministerstvo životního prostředí.</w:t>
      </w:r>
    </w:p>
    <w:p w14:paraId="272D972D" w14:textId="23875189" w:rsidR="002963EB" w:rsidRDefault="002963EB" w:rsidP="001C0415">
      <w:pPr>
        <w:pStyle w:val="podlnek"/>
        <w:numPr>
          <w:ilvl w:val="3"/>
          <w:numId w:val="37"/>
        </w:numPr>
        <w:suppressAutoHyphens/>
        <w:ind w:left="2127"/>
        <w:rPr>
          <w:rFonts w:eastAsia="Verdana"/>
          <w:u w:val="single"/>
        </w:rPr>
      </w:pPr>
      <w:r w:rsidRPr="002963EB">
        <w:rPr>
          <w:rFonts w:eastAsia="Verdana"/>
          <w:u w:val="single"/>
        </w:rPr>
        <w:t>Specialista na geotechniku</w:t>
      </w:r>
    </w:p>
    <w:p w14:paraId="35606F01" w14:textId="048B8C15" w:rsidR="00F9447E" w:rsidRPr="00F9447E" w:rsidRDefault="00F9447E" w:rsidP="009F2679">
      <w:pPr>
        <w:pStyle w:val="Odstavecseseznamem"/>
        <w:keepNext/>
        <w:keepLines/>
        <w:numPr>
          <w:ilvl w:val="0"/>
          <w:numId w:val="19"/>
        </w:numPr>
        <w:suppressAutoHyphens/>
        <w:rPr>
          <w:rFonts w:eastAsia="Verdana" w:cstheme="majorBidi"/>
          <w:bCs/>
        </w:rPr>
      </w:pPr>
      <w:r w:rsidRPr="00F9447E">
        <w:rPr>
          <w:rFonts w:eastAsia="Verdana" w:cstheme="majorBidi"/>
          <w:bCs/>
        </w:rPr>
        <w:t xml:space="preserve">Dokončené magisterské vysokoškolské vzdělání v oboru </w:t>
      </w:r>
      <w:r w:rsidR="009263DA">
        <w:rPr>
          <w:rFonts w:eastAsia="Verdana" w:cstheme="majorBidi"/>
          <w:bCs/>
        </w:rPr>
        <w:t>geotechnika</w:t>
      </w:r>
      <w:ins w:id="33" w:author="Hošna Štěpán, Mgr." w:date="2023-01-31T16:42:00Z">
        <w:r w:rsidR="00AD04E5">
          <w:rPr>
            <w:rFonts w:eastAsia="Verdana" w:cstheme="majorBidi"/>
            <w:bCs/>
          </w:rPr>
          <w:t>, nebo konstrukce a dopravní stavby</w:t>
        </w:r>
      </w:ins>
      <w:r w:rsidR="009263DA">
        <w:rPr>
          <w:rFonts w:eastAsia="Verdana" w:cstheme="majorBidi"/>
          <w:bCs/>
        </w:rPr>
        <w:t xml:space="preserve">. </w:t>
      </w:r>
      <w:r w:rsidRPr="00F9447E">
        <w:rPr>
          <w:rFonts w:eastAsia="Verdana" w:cstheme="majorBidi"/>
          <w:bCs/>
          <w:i/>
        </w:rPr>
        <w:t xml:space="preserve">Splnění tohoto požadavku kvalifikace prokáže dodavatel předložením kopie dokladu o dosaženém vzdělání specialisty </w:t>
      </w:r>
      <w:r>
        <w:rPr>
          <w:rFonts w:eastAsia="Verdana" w:cstheme="majorBidi"/>
          <w:bCs/>
          <w:i/>
        </w:rPr>
        <w:t>na geotechniku</w:t>
      </w:r>
      <w:r w:rsidRPr="00F9447E">
        <w:rPr>
          <w:rFonts w:eastAsia="Verdana" w:cstheme="majorBidi"/>
          <w:bCs/>
          <w:i/>
        </w:rPr>
        <w:t>.</w:t>
      </w:r>
      <w:r w:rsidR="0048072F" w:rsidRPr="0048072F">
        <w:rPr>
          <w:i/>
          <w:iCs/>
        </w:rPr>
        <w:t xml:space="preserve"> Zadavatel uzná i vzdělání, které bude zadavatelem požadovanému oboru obsahově odpovídat (jedná se zejména o obory existující za dříve platné právní úpravy, popřípadě obory studované v zahraničí).</w:t>
      </w:r>
    </w:p>
    <w:p w14:paraId="6F59C4CF" w14:textId="5D856545" w:rsidR="00B43FF6" w:rsidRPr="00933B9A" w:rsidRDefault="00B43FF6" w:rsidP="009F2679">
      <w:pPr>
        <w:pStyle w:val="Odstavecseseznamem"/>
        <w:keepNext/>
        <w:keepLines/>
        <w:numPr>
          <w:ilvl w:val="0"/>
          <w:numId w:val="19"/>
        </w:numPr>
        <w:suppressAutoHyphens/>
        <w:rPr>
          <w:rFonts w:eastAsia="Verdana" w:cstheme="majorBidi"/>
          <w:bCs/>
        </w:rPr>
      </w:pPr>
      <w:r w:rsidRPr="00933B9A">
        <w:rPr>
          <w:rFonts w:eastAsia="Verdana" w:cstheme="majorBidi"/>
          <w:bCs/>
        </w:rPr>
        <w:t xml:space="preserve">Odborná praxe v délce trvání nejméně 10 let, spočívající v provádění </w:t>
      </w:r>
      <w:r w:rsidRPr="005F7DED">
        <w:t xml:space="preserve">obdobných zakázek, které obsahovaly alespoň následující činnosti: </w:t>
      </w:r>
      <w:r>
        <w:t>IGP</w:t>
      </w:r>
      <w:r w:rsidRPr="005F7DED">
        <w:t xml:space="preserve"> buď pražcového podloží</w:t>
      </w:r>
      <w:r>
        <w:t>,</w:t>
      </w:r>
      <w:r w:rsidRPr="005F7DED">
        <w:t xml:space="preserve"> nebo zemních těles železničního spodku poskytnutých dodavatelem na stavbách železničních drah, jak jsou vymezeny </w:t>
      </w:r>
      <w:r w:rsidRPr="004205DA">
        <w:rPr>
          <w:rFonts w:eastAsia="Verdana" w:cs="Times New Roman"/>
        </w:rPr>
        <w:t>v § 5 odst. 1 a v § 3 odst. 1 zákona č. 266/1994 Sb., o dráhách, ve znění pozdějších předpisů</w:t>
      </w:r>
      <w:r w:rsidRPr="00933B9A">
        <w:rPr>
          <w:rFonts w:eastAsia="Verdana" w:cstheme="majorBidi"/>
          <w:bCs/>
        </w:rPr>
        <w:t xml:space="preserve">. </w:t>
      </w:r>
      <w:r w:rsidRPr="00933B9A">
        <w:rPr>
          <w:rFonts w:eastAsia="Verdana" w:cstheme="majorBidi"/>
          <w:bCs/>
          <w:i/>
        </w:rPr>
        <w:t xml:space="preserve">Splnění tohoto požadavku kvalifikace prokáže dodavatel předložením profesního životopisu specialisty </w:t>
      </w:r>
      <w:r>
        <w:rPr>
          <w:rFonts w:eastAsia="Verdana" w:cstheme="majorBidi"/>
          <w:bCs/>
          <w:i/>
        </w:rPr>
        <w:t>na geotechniku</w:t>
      </w:r>
      <w:r w:rsidRPr="00933B9A">
        <w:rPr>
          <w:rFonts w:eastAsia="Verdana" w:cstheme="majorBidi"/>
          <w:bCs/>
          <w:i/>
        </w:rPr>
        <w:t xml:space="preserve">, ze kterého bude patrné splnění požadavku Zadavatele. Vzor profesního životopisu je </w:t>
      </w:r>
      <w:r w:rsidRPr="002C2967">
        <w:rPr>
          <w:rFonts w:eastAsia="Verdana" w:cstheme="majorBidi"/>
          <w:bCs/>
          <w:i/>
        </w:rPr>
        <w:t xml:space="preserve">přílohou </w:t>
      </w:r>
      <w:r w:rsidR="00B80EA1" w:rsidRPr="002C2967">
        <w:rPr>
          <w:rFonts w:eastAsia="Verdana"/>
          <w:i/>
        </w:rPr>
        <w:t xml:space="preserve">č. 5 </w:t>
      </w:r>
      <w:r w:rsidRPr="002C2967">
        <w:rPr>
          <w:rFonts w:eastAsia="Verdana" w:cstheme="majorBidi"/>
          <w:bCs/>
          <w:i/>
        </w:rPr>
        <w:t>této</w:t>
      </w:r>
      <w:r w:rsidRPr="00933B9A">
        <w:rPr>
          <w:rFonts w:eastAsia="Verdana" w:cstheme="majorBidi"/>
          <w:bCs/>
          <w:i/>
        </w:rPr>
        <w:t xml:space="preserve"> Zadávací dokumentace.</w:t>
      </w:r>
    </w:p>
    <w:p w14:paraId="2F5AFB9D" w14:textId="01F77440" w:rsidR="00F9447E" w:rsidRPr="002C2967" w:rsidRDefault="0096752C" w:rsidP="009F2679">
      <w:pPr>
        <w:pStyle w:val="podlnek"/>
        <w:numPr>
          <w:ilvl w:val="0"/>
          <w:numId w:val="19"/>
        </w:numPr>
        <w:suppressAutoHyphens/>
        <w:rPr>
          <w:rFonts w:eastAsia="Verdana"/>
          <w:u w:val="single"/>
        </w:rPr>
      </w:pPr>
      <w:r w:rsidRPr="00933B9A">
        <w:rPr>
          <w:rFonts w:eastAsia="Verdana"/>
        </w:rPr>
        <w:lastRenderedPageBreak/>
        <w:t xml:space="preserve">Udělená </w:t>
      </w:r>
      <w:r w:rsidRPr="0071676E">
        <w:rPr>
          <w:rFonts w:eastAsia="Verdana"/>
        </w:rPr>
        <w:t>autorizace v rozsahu dle § 5 odst. 3 písm. i) zák. č. 360/1992 Sb., o výkonu povolání autorizovaných architektů a o výkonu povolání autorizovaných inženýrů a techniků činných ve výstavbě, ve znění pozdějších předpisů (dále jen „autorizační zákon“), tedy pro geotechniku</w:t>
      </w:r>
      <w:r>
        <w:rPr>
          <w:rFonts w:eastAsia="Verdana"/>
        </w:rPr>
        <w:t xml:space="preserve">. </w:t>
      </w:r>
      <w:r w:rsidRPr="005C0A99">
        <w:rPr>
          <w:rFonts w:eastAsia="Verdana"/>
          <w:i/>
        </w:rPr>
        <w:t xml:space="preserve">Splnění tohoto požadavku kvalifikace prokáže dodavatel předložením osvědčení o autorizaci </w:t>
      </w:r>
      <w:r>
        <w:rPr>
          <w:rFonts w:eastAsia="Verdana"/>
          <w:i/>
        </w:rPr>
        <w:t>specialisty na geotechniku</w:t>
      </w:r>
      <w:r w:rsidRPr="005C0A99">
        <w:rPr>
          <w:rFonts w:eastAsia="Verdana"/>
          <w:i/>
        </w:rPr>
        <w:t xml:space="preserve">, dle výše </w:t>
      </w:r>
      <w:r w:rsidRPr="002C2967">
        <w:rPr>
          <w:rFonts w:eastAsia="Verdana"/>
          <w:i/>
        </w:rPr>
        <w:t>uvedeného požadavku Zadavatele v souladu s bodem 1</w:t>
      </w:r>
      <w:r w:rsidR="00D925BD" w:rsidRPr="002C2967">
        <w:rPr>
          <w:rFonts w:eastAsia="Verdana"/>
          <w:i/>
        </w:rPr>
        <w:t>0.</w:t>
      </w:r>
      <w:r w:rsidRPr="002C2967">
        <w:rPr>
          <w:rFonts w:eastAsia="Verdana"/>
          <w:i/>
        </w:rPr>
        <w:t>1</w:t>
      </w:r>
      <w:r w:rsidR="00D925BD" w:rsidRPr="002C2967">
        <w:rPr>
          <w:rFonts w:eastAsia="Verdana"/>
          <w:i/>
        </w:rPr>
        <w:t>.</w:t>
      </w:r>
      <w:r w:rsidRPr="002C2967">
        <w:rPr>
          <w:rFonts w:eastAsia="Verdana"/>
          <w:i/>
        </w:rPr>
        <w:t xml:space="preserve"> písm. c) odrážka druhá této Zadávací dokumentace.</w:t>
      </w:r>
      <w:r w:rsidRPr="002C2967">
        <w:rPr>
          <w:rFonts w:eastAsia="Verdana"/>
        </w:rPr>
        <w:t xml:space="preserve">  </w:t>
      </w:r>
    </w:p>
    <w:p w14:paraId="6B5FDB4A" w14:textId="171582E5" w:rsidR="00093E69" w:rsidRPr="00565F7A" w:rsidRDefault="00093E69" w:rsidP="009F2679">
      <w:pPr>
        <w:pStyle w:val="podlnek"/>
        <w:numPr>
          <w:ilvl w:val="0"/>
          <w:numId w:val="29"/>
        </w:numPr>
        <w:suppressAutoHyphens/>
        <w:rPr>
          <w:rFonts w:eastAsia="Verdana"/>
        </w:rPr>
      </w:pPr>
      <w:r w:rsidRPr="002C2967">
        <w:t>V případě, že specialistou na geotechniku bude</w:t>
      </w:r>
      <w:r>
        <w:t xml:space="preserve"> zahraniční osoba nebo osoba, která výše uvedenou kvalifikaci získala v zahraniční, je dodavatel povinen </w:t>
      </w:r>
      <w:r w:rsidR="00AC5193">
        <w:t xml:space="preserve">v nabídce </w:t>
      </w:r>
      <w:r>
        <w:t xml:space="preserve">předložit doklad o </w:t>
      </w:r>
      <w:r w:rsidRPr="0003172C">
        <w:t>odborné způsobilosti v příslušném oboru vydávaného v zemi, kde t</w:t>
      </w:r>
      <w:r>
        <w:t>ato osoba</w:t>
      </w:r>
      <w:r w:rsidRPr="0003172C">
        <w:t xml:space="preserve"> odbornou způsobilost v</w:t>
      </w:r>
      <w:r>
        <w:t xml:space="preserve">ykonává.  </w:t>
      </w:r>
    </w:p>
    <w:p w14:paraId="67DA9E4C" w14:textId="77777777" w:rsidR="00AC5193" w:rsidRDefault="00093E69" w:rsidP="009F2679">
      <w:pPr>
        <w:pStyle w:val="podlnek"/>
        <w:numPr>
          <w:ilvl w:val="0"/>
          <w:numId w:val="29"/>
        </w:numPr>
        <w:suppressAutoHyphens/>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576CA376" w14:textId="7E322EE5" w:rsidR="00093E69" w:rsidRPr="00565F7A" w:rsidRDefault="00093E69" w:rsidP="009F2679">
      <w:pPr>
        <w:pStyle w:val="podlnek"/>
        <w:numPr>
          <w:ilvl w:val="0"/>
          <w:numId w:val="29"/>
        </w:numPr>
        <w:suppressAutoHyphens/>
        <w:rPr>
          <w:rFonts w:eastAsia="Verdana"/>
        </w:rPr>
      </w:pPr>
      <w:r>
        <w:rPr>
          <w:rFonts w:eastAsia="Verdana"/>
        </w:rPr>
        <w:t>V</w:t>
      </w:r>
      <w:r w:rsidR="00AC5193">
        <w:rPr>
          <w:rFonts w:eastAsia="Verdana"/>
        </w:rPr>
        <w:t xml:space="preserve">  obou </w:t>
      </w:r>
      <w:r>
        <w:rPr>
          <w:rFonts w:eastAsia="Verdana"/>
        </w:rPr>
        <w:t>případ</w:t>
      </w:r>
      <w:r w:rsidR="00AC5193">
        <w:rPr>
          <w:rFonts w:eastAsia="Verdana"/>
        </w:rPr>
        <w:t>ech</w:t>
      </w:r>
      <w:r>
        <w:rPr>
          <w:rFonts w:eastAsia="Verdana"/>
        </w:rPr>
        <w:t xml:space="preserve"> je </w:t>
      </w:r>
      <w:r w:rsidR="00AC5193">
        <w:rPr>
          <w:rFonts w:eastAsia="Verdana"/>
        </w:rPr>
        <w:t xml:space="preserve">vybraný </w:t>
      </w:r>
      <w:r>
        <w:rPr>
          <w:rFonts w:eastAsia="Verdana"/>
        </w:rPr>
        <w:t xml:space="preserve">dodavatel </w:t>
      </w:r>
      <w:r w:rsidR="00AC5193">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AC5193">
        <w:rPr>
          <w:b/>
        </w:rPr>
        <w:t xml:space="preserve"> </w:t>
      </w:r>
      <w:r w:rsidR="00AC5193" w:rsidRPr="00E22428">
        <w:rPr>
          <w:b/>
        </w:rPr>
        <w:t>jako podmínku pro uzavření smlouvy</w:t>
      </w:r>
      <w:r>
        <w:t>.</w:t>
      </w:r>
    </w:p>
    <w:p w14:paraId="14C52D19" w14:textId="3FE1BA85" w:rsidR="00093E69" w:rsidRPr="00093E69" w:rsidRDefault="00093E69" w:rsidP="009F2679">
      <w:pPr>
        <w:pStyle w:val="podlnek"/>
        <w:numPr>
          <w:ilvl w:val="0"/>
          <w:numId w:val="29"/>
        </w:numPr>
        <w:suppressAutoHyphens/>
        <w:rPr>
          <w:rFonts w:eastAsia="Verdana"/>
        </w:rPr>
      </w:pPr>
      <w:r>
        <w:lastRenderedPageBreak/>
        <w:t xml:space="preserve">Dokladem ve smyslu výše uvedeným tučně označeným písmem se rozumí </w:t>
      </w:r>
      <w:r w:rsidRPr="00194D5B">
        <w:rPr>
          <w:b/>
        </w:rPr>
        <w:t>platné osvědčení o registraci osoby hostující nebo usazené</w:t>
      </w:r>
      <w:r>
        <w:t xml:space="preserve"> ve vztahu k </w:t>
      </w:r>
      <w:r w:rsidRPr="00194D5B">
        <w:t>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14:paraId="458472EA" w14:textId="5BAE2735" w:rsidR="002963EB" w:rsidRDefault="002963EB" w:rsidP="001C0415">
      <w:pPr>
        <w:pStyle w:val="podlnek"/>
        <w:numPr>
          <w:ilvl w:val="3"/>
          <w:numId w:val="37"/>
        </w:numPr>
        <w:suppressAutoHyphens/>
        <w:ind w:left="2127"/>
        <w:rPr>
          <w:rFonts w:eastAsia="Verdana"/>
          <w:u w:val="single"/>
        </w:rPr>
      </w:pPr>
      <w:r w:rsidRPr="002963EB">
        <w:rPr>
          <w:rFonts w:eastAsia="Verdana"/>
          <w:u w:val="single"/>
        </w:rPr>
        <w:t>Specialista na hydrogeologii</w:t>
      </w:r>
    </w:p>
    <w:p w14:paraId="0B5DA998" w14:textId="4B5EF22C" w:rsidR="00463C4B" w:rsidRPr="00933B9A" w:rsidRDefault="00463C4B" w:rsidP="009F2679">
      <w:pPr>
        <w:pStyle w:val="Odstavecseseznamem"/>
        <w:keepNext/>
        <w:keepLines/>
        <w:numPr>
          <w:ilvl w:val="0"/>
          <w:numId w:val="20"/>
        </w:numPr>
        <w:suppressAutoHyphens/>
        <w:ind w:left="2483" w:hanging="357"/>
        <w:contextualSpacing w:val="0"/>
        <w:rPr>
          <w:rFonts w:eastAsia="Verdana" w:cstheme="majorBidi"/>
          <w:bCs/>
        </w:rPr>
      </w:pPr>
      <w:r w:rsidRPr="00F9447E">
        <w:rPr>
          <w:rFonts w:eastAsia="Verdana" w:cstheme="majorBidi"/>
          <w:bCs/>
        </w:rPr>
        <w:t xml:space="preserve">Dokončené magisterské vysokoškolské vzdělání v oborech </w:t>
      </w:r>
      <w:r w:rsidR="00D06E90">
        <w:rPr>
          <w:rFonts w:eastAsia="Verdana" w:cstheme="majorBidi"/>
          <w:bCs/>
        </w:rPr>
        <w:t xml:space="preserve">inženýrská </w:t>
      </w:r>
      <w:r w:rsidR="009263DA">
        <w:rPr>
          <w:rFonts w:eastAsia="Verdana" w:cstheme="majorBidi"/>
          <w:bCs/>
        </w:rPr>
        <w:t>geologie, hydrogeologie nebo</w:t>
      </w:r>
      <w:r w:rsidR="009263DA" w:rsidRPr="009263DA">
        <w:rPr>
          <w:rFonts w:eastAsia="Verdana" w:cstheme="majorBidi"/>
          <w:bCs/>
        </w:rPr>
        <w:t xml:space="preserve"> </w:t>
      </w:r>
      <w:r w:rsidR="009263DA">
        <w:rPr>
          <w:rFonts w:eastAsia="Verdana" w:cstheme="majorBidi"/>
          <w:bCs/>
        </w:rPr>
        <w:t>geotechnika.</w:t>
      </w:r>
      <w:r w:rsidR="009263DA" w:rsidRPr="00F9447E">
        <w:rPr>
          <w:rFonts w:eastAsia="Verdana" w:cstheme="majorBidi"/>
          <w:bCs/>
        </w:rPr>
        <w:t xml:space="preserve"> </w:t>
      </w:r>
      <w:r w:rsidRPr="00F9447E">
        <w:rPr>
          <w:rFonts w:eastAsia="Verdana" w:cstheme="majorBidi"/>
          <w:bCs/>
          <w:i/>
        </w:rPr>
        <w:t xml:space="preserve">Splnění tohoto požadavku kvalifikace prokáže dodavatel předložením kopie dokladu o dosaženém vzdělání specialisty </w:t>
      </w:r>
      <w:r>
        <w:rPr>
          <w:rFonts w:eastAsia="Verdana" w:cstheme="majorBidi"/>
          <w:bCs/>
          <w:i/>
        </w:rPr>
        <w:t>na h</w:t>
      </w:r>
      <w:r w:rsidRPr="00933B9A">
        <w:rPr>
          <w:rFonts w:eastAsia="Verdana" w:cstheme="majorBidi"/>
          <w:bCs/>
          <w:i/>
        </w:rPr>
        <w:t>ydrogeologii</w:t>
      </w:r>
      <w:r w:rsidRPr="00F9447E">
        <w:rPr>
          <w:rFonts w:eastAsia="Verdana" w:cstheme="majorBidi"/>
          <w:bCs/>
          <w:i/>
        </w:rPr>
        <w:t>.</w:t>
      </w:r>
      <w:r w:rsidR="0048072F" w:rsidRPr="0048072F">
        <w:rPr>
          <w:i/>
          <w:iCs/>
        </w:rPr>
        <w:t xml:space="preserve"> Zadavatel uzná i vzdělání, které bude zadavatelem požadovanému oboru obsahově odpovídat (jedná se zejména o obory existující za dříve platné právní úpravy, popřípadě obory studované v zahraničí).</w:t>
      </w:r>
    </w:p>
    <w:p w14:paraId="20752750" w14:textId="37AF3F9D" w:rsidR="00463C4B" w:rsidRPr="002C2967" w:rsidRDefault="00463C4B" w:rsidP="009F2679">
      <w:pPr>
        <w:pStyle w:val="Odstavecseseznamem"/>
        <w:keepNext/>
        <w:keepLines/>
        <w:numPr>
          <w:ilvl w:val="0"/>
          <w:numId w:val="20"/>
        </w:numPr>
        <w:suppressAutoHyphens/>
        <w:ind w:left="2483" w:hanging="357"/>
        <w:contextualSpacing w:val="0"/>
        <w:rPr>
          <w:rFonts w:eastAsia="Verdana" w:cstheme="majorBidi"/>
          <w:bCs/>
        </w:rPr>
      </w:pPr>
      <w:r w:rsidRPr="00BE0ECC">
        <w:rPr>
          <w:rFonts w:eastAsia="Verdana" w:cstheme="majorBidi"/>
          <w:bCs/>
        </w:rPr>
        <w:lastRenderedPageBreak/>
        <w:t xml:space="preserve">Odborná praxe v délce trvání nejméně </w:t>
      </w:r>
      <w:r w:rsidRPr="00624E24">
        <w:rPr>
          <w:rFonts w:eastAsia="Verdana" w:cstheme="majorBidi"/>
          <w:bCs/>
        </w:rPr>
        <w:t xml:space="preserve">5 let, spočívající </w:t>
      </w:r>
      <w:r w:rsidR="00624E24">
        <w:rPr>
          <w:rFonts w:eastAsia="Verdana" w:cstheme="majorBidi"/>
          <w:bCs/>
        </w:rPr>
        <w:t>ve</w:t>
      </w:r>
      <w:r w:rsidR="00624E24" w:rsidRPr="00624E24">
        <w:rPr>
          <w:rFonts w:eastAsia="Verdana" w:cstheme="majorBidi"/>
          <w:bCs/>
        </w:rPr>
        <w:t xml:space="preserve"> stavbách, sanacích a rekonstrukcích železničních tratí</w:t>
      </w:r>
      <w:r w:rsidRPr="00C534D7">
        <w:rPr>
          <w:rFonts w:eastAsia="Verdana" w:cstheme="majorBidi"/>
          <w:bCs/>
        </w:rPr>
        <w:t xml:space="preserve">. </w:t>
      </w:r>
      <w:r w:rsidRPr="00C534D7">
        <w:rPr>
          <w:rFonts w:eastAsia="Verdana" w:cstheme="majorBidi"/>
          <w:bCs/>
          <w:i/>
        </w:rPr>
        <w:t>Splnění</w:t>
      </w:r>
      <w:r w:rsidRPr="00BE0ECC">
        <w:rPr>
          <w:rFonts w:eastAsia="Verdana" w:cstheme="majorBidi"/>
          <w:bCs/>
          <w:i/>
        </w:rPr>
        <w:t xml:space="preserve"> tohoto požadavku kvalifikace prokáže dodavatel předložením profesního životopisu specialisty </w:t>
      </w:r>
      <w:r>
        <w:rPr>
          <w:rFonts w:eastAsia="Verdana" w:cstheme="majorBidi"/>
          <w:bCs/>
          <w:i/>
        </w:rPr>
        <w:t>na h</w:t>
      </w:r>
      <w:r w:rsidRPr="00BE0ECC">
        <w:rPr>
          <w:rFonts w:eastAsia="Verdana" w:cstheme="majorBidi"/>
          <w:bCs/>
          <w:i/>
        </w:rPr>
        <w:t xml:space="preserve">ydrogeologii, ze kterého bude patrné splnění </w:t>
      </w:r>
      <w:r w:rsidRPr="002C2967">
        <w:rPr>
          <w:rFonts w:eastAsia="Verdana" w:cstheme="majorBidi"/>
          <w:bCs/>
          <w:i/>
        </w:rPr>
        <w:t xml:space="preserve">požadavku Zadavatele. Vzor profesního životopisu je přílohou </w:t>
      </w:r>
      <w:r w:rsidR="004A6947" w:rsidRPr="002C2967">
        <w:rPr>
          <w:rFonts w:eastAsia="Verdana"/>
          <w:i/>
        </w:rPr>
        <w:t xml:space="preserve">č. 5 </w:t>
      </w:r>
      <w:r w:rsidRPr="002C2967">
        <w:rPr>
          <w:rFonts w:eastAsia="Verdana" w:cstheme="majorBidi"/>
          <w:bCs/>
          <w:i/>
        </w:rPr>
        <w:t>této Zadávací dokumentace.</w:t>
      </w:r>
    </w:p>
    <w:p w14:paraId="50AF36FE" w14:textId="432F0953" w:rsidR="00463C4B" w:rsidRPr="00273BB1" w:rsidRDefault="001A326B" w:rsidP="009F2679">
      <w:pPr>
        <w:pStyle w:val="Odstavecseseznamem"/>
        <w:keepNext/>
        <w:keepLines/>
        <w:numPr>
          <w:ilvl w:val="0"/>
          <w:numId w:val="20"/>
        </w:numPr>
        <w:suppressAutoHyphens/>
        <w:ind w:left="2483" w:hanging="357"/>
        <w:contextualSpacing w:val="0"/>
        <w:rPr>
          <w:rFonts w:eastAsia="Verdana" w:cstheme="majorBidi"/>
          <w:bCs/>
        </w:rPr>
      </w:pPr>
      <w:r w:rsidRPr="002C2967">
        <w:rPr>
          <w:rFonts w:eastAsia="Verdana" w:cstheme="majorBidi"/>
          <w:bCs/>
        </w:rPr>
        <w:t>Udělené o</w:t>
      </w:r>
      <w:r w:rsidR="0083729F" w:rsidRPr="002C2967">
        <w:rPr>
          <w:rFonts w:eastAsia="Verdana" w:cstheme="majorBidi"/>
          <w:bCs/>
        </w:rPr>
        <w:t>svědčení o odborné způsobilosti podle § 3 odst. 3 zákona č. 62/1988 Sb., o geologických</w:t>
      </w:r>
      <w:r w:rsidR="0083729F" w:rsidRPr="0083729F">
        <w:rPr>
          <w:rFonts w:eastAsia="Verdana" w:cstheme="majorBidi"/>
          <w:bCs/>
        </w:rPr>
        <w:t xml:space="preserve"> pracích a o Českém geologickém úřadu, v platném znění, ve znění vyhlášky Ministerstva životního prostředí č. 206/2001 Sb., o osvědčení odborné způsobilosti projektovat, provádět a vyhodnocovat geologické práce, v platném znění, v oboru hydrogeologie</w:t>
      </w:r>
      <w:r w:rsidR="0083729F">
        <w:rPr>
          <w:rFonts w:eastAsia="Verdana" w:cstheme="majorBidi"/>
          <w:bCs/>
        </w:rPr>
        <w:t xml:space="preserve">. </w:t>
      </w:r>
      <w:r w:rsidR="0083729F" w:rsidRPr="004A1ADE">
        <w:rPr>
          <w:i/>
        </w:rPr>
        <w:t xml:space="preserve">Splnění tohoto požadavku kvalifikace prokáže dodavatel předložením kopie </w:t>
      </w:r>
      <w:r w:rsidR="0083729F">
        <w:rPr>
          <w:i/>
        </w:rPr>
        <w:t xml:space="preserve">osvědčení </w:t>
      </w:r>
      <w:r w:rsidR="0083729F" w:rsidRPr="00F9447E">
        <w:rPr>
          <w:rFonts w:eastAsia="Verdana" w:cstheme="majorBidi"/>
          <w:bCs/>
          <w:i/>
        </w:rPr>
        <w:t xml:space="preserve">specialisty </w:t>
      </w:r>
      <w:r w:rsidR="0083729F">
        <w:rPr>
          <w:rFonts w:eastAsia="Verdana" w:cstheme="majorBidi"/>
          <w:bCs/>
          <w:i/>
        </w:rPr>
        <w:t>na h</w:t>
      </w:r>
      <w:r w:rsidR="0083729F" w:rsidRPr="00BE0ECC">
        <w:rPr>
          <w:rFonts w:eastAsia="Verdana" w:cstheme="majorBidi"/>
          <w:bCs/>
          <w:i/>
        </w:rPr>
        <w:t>ydrogeologii</w:t>
      </w:r>
      <w:r w:rsidR="0083729F" w:rsidRPr="004A1ADE">
        <w:rPr>
          <w:i/>
        </w:rPr>
        <w:t>.</w:t>
      </w:r>
    </w:p>
    <w:p w14:paraId="2B61CB6C" w14:textId="63B25E2F" w:rsidR="00273BB1" w:rsidRDefault="00273BB1" w:rsidP="009F2679">
      <w:pPr>
        <w:pStyle w:val="Odstavecseseznamem"/>
        <w:keepNext/>
        <w:keepLines/>
        <w:numPr>
          <w:ilvl w:val="0"/>
          <w:numId w:val="28"/>
        </w:numPr>
        <w:suppressAutoHyphens/>
        <w:ind w:left="2977"/>
        <w:rPr>
          <w:rFonts w:eastAsia="Verdana" w:cstheme="majorBidi"/>
          <w:bCs/>
        </w:rPr>
      </w:pPr>
      <w:r w:rsidRPr="005D277A">
        <w:rPr>
          <w:rFonts w:eastAsia="Verdana" w:cstheme="majorBidi"/>
          <w:bCs/>
        </w:rPr>
        <w:t xml:space="preserve">V případě, že </w:t>
      </w:r>
      <w:r>
        <w:rPr>
          <w:rFonts w:eastAsia="Verdana" w:cstheme="majorBidi"/>
          <w:bCs/>
        </w:rPr>
        <w:t xml:space="preserve">specialistou na hydrogeologii </w:t>
      </w:r>
      <w:r w:rsidRPr="005D277A">
        <w:rPr>
          <w:rFonts w:eastAsia="Verdana" w:cstheme="majorBidi"/>
          <w:bCs/>
        </w:rPr>
        <w:t xml:space="preserve">bude zahraniční osoba nebo osoba, která výše uvedenou kvalifikaci získala v zahraniční, je dodavatel povinen </w:t>
      </w:r>
      <w:r w:rsidR="00AC5193">
        <w:rPr>
          <w:rFonts w:eastAsia="Verdana" w:cstheme="majorBidi"/>
          <w:bCs/>
        </w:rPr>
        <w:t xml:space="preserve">v nabídce </w:t>
      </w:r>
      <w:r w:rsidRPr="005D277A">
        <w:rPr>
          <w:rFonts w:eastAsia="Verdana" w:cstheme="majorBidi"/>
          <w:bCs/>
        </w:rPr>
        <w:t xml:space="preserve">předložit doklad o odborné způsobilosti v příslušném oboru vydávaného v zemi, kde tato osoba odbornou způsobilost vykonává.  </w:t>
      </w:r>
    </w:p>
    <w:p w14:paraId="5C31FED8" w14:textId="77777777" w:rsidR="00AC5193" w:rsidRDefault="00273BB1" w:rsidP="009F2679">
      <w:pPr>
        <w:pStyle w:val="podlnek"/>
        <w:numPr>
          <w:ilvl w:val="0"/>
          <w:numId w:val="28"/>
        </w:numPr>
        <w:suppressAutoHyphens/>
        <w:ind w:left="2977"/>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61C5B8DC" w14:textId="68F46692" w:rsidR="00273BB1" w:rsidRPr="00565F7A" w:rsidRDefault="00273BB1" w:rsidP="009F2679">
      <w:pPr>
        <w:pStyle w:val="podlnek"/>
        <w:numPr>
          <w:ilvl w:val="0"/>
          <w:numId w:val="28"/>
        </w:numPr>
        <w:suppressAutoHyphens/>
        <w:ind w:left="2977"/>
        <w:rPr>
          <w:rFonts w:eastAsia="Verdana"/>
        </w:rPr>
      </w:pPr>
      <w:r>
        <w:rPr>
          <w:rFonts w:eastAsia="Verdana"/>
        </w:rPr>
        <w:t>V </w:t>
      </w:r>
      <w:r w:rsidR="00AC5193">
        <w:rPr>
          <w:rFonts w:eastAsia="Verdana"/>
        </w:rPr>
        <w:t xml:space="preserve">obou </w:t>
      </w:r>
      <w:r>
        <w:rPr>
          <w:rFonts w:eastAsia="Verdana"/>
        </w:rPr>
        <w:t>případ</w:t>
      </w:r>
      <w:r w:rsidR="00AC5193">
        <w:rPr>
          <w:rFonts w:eastAsia="Verdana"/>
        </w:rPr>
        <w:t>ech</w:t>
      </w:r>
      <w:r>
        <w:rPr>
          <w:rFonts w:eastAsia="Verdana"/>
        </w:rPr>
        <w:t xml:space="preserve"> je </w:t>
      </w:r>
      <w:r w:rsidR="00AC5193">
        <w:rPr>
          <w:rFonts w:eastAsia="Verdana"/>
        </w:rPr>
        <w:t xml:space="preserve">vybraný </w:t>
      </w:r>
      <w:r>
        <w:rPr>
          <w:rFonts w:eastAsia="Verdana"/>
        </w:rPr>
        <w:t xml:space="preserve">dodavatel </w:t>
      </w:r>
      <w:r w:rsidR="00AC5193">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AC5193">
        <w:rPr>
          <w:b/>
        </w:rPr>
        <w:t xml:space="preserve"> </w:t>
      </w:r>
      <w:r w:rsidR="00AC5193" w:rsidRPr="00E22428">
        <w:rPr>
          <w:b/>
        </w:rPr>
        <w:t>jako podmínku pro uzavření smlouvy</w:t>
      </w:r>
      <w:r>
        <w:t>.</w:t>
      </w:r>
    </w:p>
    <w:p w14:paraId="2F675CD9" w14:textId="13DDA0F2" w:rsidR="00273BB1" w:rsidRPr="00940EC2" w:rsidRDefault="00273BB1" w:rsidP="009F2679">
      <w:pPr>
        <w:pStyle w:val="Odstavecseseznamem"/>
        <w:keepNext/>
        <w:keepLines/>
        <w:numPr>
          <w:ilvl w:val="0"/>
          <w:numId w:val="28"/>
        </w:numPr>
        <w:suppressAutoHyphens/>
        <w:ind w:left="2977"/>
        <w:rPr>
          <w:rFonts w:eastAsia="Verdana" w:cstheme="majorBidi"/>
          <w:bCs/>
        </w:rPr>
      </w:pPr>
      <w:r>
        <w:lastRenderedPageBreak/>
        <w:t xml:space="preserve">Dokladem ve smyslu výše uvedeným tučně označeným písmem se rozumí </w:t>
      </w:r>
      <w:r w:rsidRPr="00194D5B">
        <w:rPr>
          <w:b/>
        </w:rPr>
        <w:t>platné osvědčení o registraci osoby hostující nebo usazené</w:t>
      </w:r>
      <w:r>
        <w:t xml:space="preserve"> ve vztahu k </w:t>
      </w:r>
      <w:r w:rsidRPr="00194D5B">
        <w:t>doložení</w:t>
      </w:r>
      <w:r>
        <w:t xml:space="preserve"> </w:t>
      </w:r>
      <w:r w:rsidRPr="00B2309B">
        <w:t xml:space="preserve">osvědčení o odborné způsobilosti podle § 3 odst. 3 zákona č. 62/1988 Sb., o geologických pracích, v platném znění, pro projektování, provádění a vyhodnocování geologických prací v oboru </w:t>
      </w:r>
      <w:r>
        <w:t>hydrogeologie</w:t>
      </w:r>
      <w:r w:rsidRPr="00B2309B">
        <w:t xml:space="preserv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w:t>
      </w:r>
      <w:r w:rsidRPr="00A5421F">
        <w:t>orgánem je Ministerstvo životního prostředí.</w:t>
      </w:r>
    </w:p>
    <w:p w14:paraId="4FAC6537" w14:textId="77777777" w:rsidR="00940EC2" w:rsidRPr="00273BB1" w:rsidRDefault="00940EC2" w:rsidP="00813258">
      <w:pPr>
        <w:pStyle w:val="Odstavecseseznamem"/>
        <w:keepNext/>
        <w:keepLines/>
        <w:suppressAutoHyphens/>
        <w:ind w:left="2977"/>
        <w:rPr>
          <w:rFonts w:eastAsia="Verdana" w:cstheme="majorBidi"/>
          <w:bCs/>
        </w:rPr>
      </w:pPr>
    </w:p>
    <w:p w14:paraId="0CBE3840" w14:textId="4FE9D485" w:rsidR="002963EB" w:rsidRDefault="002963EB" w:rsidP="001C0415">
      <w:pPr>
        <w:pStyle w:val="podlnek"/>
        <w:numPr>
          <w:ilvl w:val="3"/>
          <w:numId w:val="37"/>
        </w:numPr>
        <w:suppressAutoHyphens/>
        <w:ind w:left="2127"/>
        <w:rPr>
          <w:rFonts w:eastAsia="Verdana"/>
          <w:u w:val="single"/>
        </w:rPr>
      </w:pPr>
      <w:r w:rsidRPr="005C0A99">
        <w:rPr>
          <w:rFonts w:eastAsia="Verdana"/>
          <w:u w:val="single"/>
        </w:rPr>
        <w:t>Specialista na geofyziku</w:t>
      </w:r>
    </w:p>
    <w:p w14:paraId="5A511EA7" w14:textId="2A43A7CA" w:rsidR="00933B9A" w:rsidRPr="00BE0ECC" w:rsidRDefault="00933B9A" w:rsidP="009F2679">
      <w:pPr>
        <w:pStyle w:val="Odstavecseseznamem"/>
        <w:keepNext/>
        <w:keepLines/>
        <w:numPr>
          <w:ilvl w:val="0"/>
          <w:numId w:val="21"/>
        </w:numPr>
        <w:suppressAutoHyphens/>
        <w:ind w:left="2483" w:hanging="357"/>
        <w:contextualSpacing w:val="0"/>
        <w:rPr>
          <w:rFonts w:eastAsia="Verdana" w:cstheme="majorBidi"/>
          <w:bCs/>
        </w:rPr>
      </w:pPr>
      <w:r w:rsidRPr="00F9447E">
        <w:rPr>
          <w:rFonts w:eastAsia="Verdana" w:cstheme="majorBidi"/>
          <w:bCs/>
        </w:rPr>
        <w:t xml:space="preserve">Dokončené magisterské vysokoškolské vzdělání v oborech </w:t>
      </w:r>
      <w:r w:rsidR="005A4FE5">
        <w:rPr>
          <w:rFonts w:eastAsia="Verdana" w:cstheme="majorBidi"/>
          <w:bCs/>
        </w:rPr>
        <w:t xml:space="preserve">inženýrská geologie nebo geotechnika. </w:t>
      </w:r>
      <w:r w:rsidRPr="00F9447E">
        <w:rPr>
          <w:rFonts w:eastAsia="Verdana" w:cstheme="majorBidi"/>
          <w:bCs/>
          <w:i/>
        </w:rPr>
        <w:t xml:space="preserve">Splnění tohoto požadavku kvalifikace prokáže dodavatel předložením kopie dokladu o dosaženém vzdělání specialisty </w:t>
      </w:r>
      <w:r>
        <w:rPr>
          <w:rFonts w:eastAsia="Verdana" w:cstheme="majorBidi"/>
          <w:bCs/>
          <w:i/>
        </w:rPr>
        <w:t>na geofyziku</w:t>
      </w:r>
      <w:r w:rsidRPr="00F9447E">
        <w:rPr>
          <w:rFonts w:eastAsia="Verdana" w:cstheme="majorBidi"/>
          <w:bCs/>
          <w:i/>
        </w:rPr>
        <w:t>.</w:t>
      </w:r>
      <w:r w:rsidR="0048072F" w:rsidRPr="0048072F">
        <w:rPr>
          <w:i/>
          <w:iCs/>
        </w:rPr>
        <w:t xml:space="preserve"> Zadavatel uzná i vzdělání, které bude zadavatelem požadovanému oboru obsahově odpovídat (jedná se zejména o obory existující za dříve platné právní úpravy, popřípadě obory studované v zahraničí).</w:t>
      </w:r>
    </w:p>
    <w:p w14:paraId="7511D9B0" w14:textId="77118D71" w:rsidR="00933B9A" w:rsidRPr="002C2967" w:rsidRDefault="00933B9A" w:rsidP="009F2679">
      <w:pPr>
        <w:pStyle w:val="Odstavecseseznamem"/>
        <w:keepNext/>
        <w:keepLines/>
        <w:numPr>
          <w:ilvl w:val="0"/>
          <w:numId w:val="21"/>
        </w:numPr>
        <w:suppressAutoHyphens/>
        <w:ind w:left="2483" w:hanging="357"/>
        <w:contextualSpacing w:val="0"/>
        <w:rPr>
          <w:rFonts w:eastAsia="Verdana" w:cstheme="majorBidi"/>
          <w:bCs/>
        </w:rPr>
      </w:pPr>
      <w:r w:rsidRPr="00BE0ECC">
        <w:rPr>
          <w:rFonts w:eastAsia="Verdana" w:cstheme="majorBidi"/>
          <w:bCs/>
        </w:rPr>
        <w:t xml:space="preserve">Odborná praxe v délce trvání nejméně </w:t>
      </w:r>
      <w:r>
        <w:rPr>
          <w:rFonts w:eastAsia="Verdana" w:cstheme="majorBidi"/>
          <w:bCs/>
        </w:rPr>
        <w:t>5</w:t>
      </w:r>
      <w:r w:rsidRPr="00BE0ECC">
        <w:rPr>
          <w:rFonts w:eastAsia="Verdana" w:cstheme="majorBidi"/>
          <w:bCs/>
        </w:rPr>
        <w:t xml:space="preserve"> let, spočívající v</w:t>
      </w:r>
      <w:r w:rsidR="005A4FE5">
        <w:rPr>
          <w:rFonts w:eastAsia="Verdana" w:cstheme="majorBidi"/>
          <w:bCs/>
        </w:rPr>
        <w:t>e stavbách, sanacích a rekonstrukcích železničních tratí</w:t>
      </w:r>
      <w:r w:rsidRPr="00C534D7">
        <w:rPr>
          <w:rFonts w:eastAsia="Verdana" w:cstheme="majorBidi"/>
          <w:bCs/>
        </w:rPr>
        <w:t xml:space="preserve">. </w:t>
      </w:r>
      <w:r w:rsidRPr="00C534D7">
        <w:rPr>
          <w:rFonts w:eastAsia="Verdana" w:cstheme="majorBidi"/>
          <w:bCs/>
          <w:i/>
        </w:rPr>
        <w:t>Splnění</w:t>
      </w:r>
      <w:r w:rsidRPr="00BE0ECC">
        <w:rPr>
          <w:rFonts w:eastAsia="Verdana" w:cstheme="majorBidi"/>
          <w:bCs/>
          <w:i/>
        </w:rPr>
        <w:t xml:space="preserve"> tohoto požadavku kvalifikace prokáže dodavatel předložením profesního </w:t>
      </w:r>
      <w:r w:rsidRPr="002C2967">
        <w:rPr>
          <w:rFonts w:eastAsia="Verdana" w:cstheme="majorBidi"/>
          <w:bCs/>
          <w:i/>
        </w:rPr>
        <w:t xml:space="preserve">životopisu specialisty na geofyziku, ze kterého bude patrné splnění požadavku Zadavatele. Vzor profesního životopisu je přílohou </w:t>
      </w:r>
      <w:r w:rsidR="004A6947" w:rsidRPr="002C2967">
        <w:rPr>
          <w:rFonts w:eastAsia="Verdana"/>
          <w:i/>
        </w:rPr>
        <w:t xml:space="preserve">č. 5 </w:t>
      </w:r>
      <w:r w:rsidRPr="002C2967">
        <w:rPr>
          <w:rFonts w:eastAsia="Verdana" w:cstheme="majorBidi"/>
          <w:bCs/>
          <w:i/>
        </w:rPr>
        <w:t>této Zadávací dokumentace.</w:t>
      </w:r>
    </w:p>
    <w:p w14:paraId="4DA770C0" w14:textId="184F9108" w:rsidR="00933B9A" w:rsidRPr="00093E69" w:rsidRDefault="001A326B" w:rsidP="009F2679">
      <w:pPr>
        <w:pStyle w:val="Odstavecseseznamem"/>
        <w:keepNext/>
        <w:keepLines/>
        <w:numPr>
          <w:ilvl w:val="0"/>
          <w:numId w:val="21"/>
        </w:numPr>
        <w:suppressAutoHyphens/>
        <w:ind w:left="2483" w:hanging="357"/>
        <w:contextualSpacing w:val="0"/>
        <w:rPr>
          <w:rFonts w:eastAsia="Verdana" w:cstheme="majorBidi"/>
          <w:bCs/>
        </w:rPr>
      </w:pPr>
      <w:r w:rsidRPr="002C2967">
        <w:rPr>
          <w:rFonts w:eastAsia="Verdana" w:cstheme="majorBidi"/>
          <w:bCs/>
        </w:rPr>
        <w:t>Udělené o</w:t>
      </w:r>
      <w:r w:rsidR="00F63455" w:rsidRPr="002C2967">
        <w:rPr>
          <w:rFonts w:eastAsia="Verdana" w:cstheme="majorBidi"/>
          <w:bCs/>
        </w:rPr>
        <w:t>svědčení o odborné způsobilosti</w:t>
      </w:r>
      <w:r w:rsidR="00F63455" w:rsidRPr="00F63455">
        <w:rPr>
          <w:rFonts w:eastAsia="Verdana" w:cstheme="majorBidi"/>
          <w:bCs/>
        </w:rPr>
        <w:t xml:space="preserve"> podle § 3 odst. 3 zákona č. 62/1988 Sb., o geologických pracích a o Českém geologickém úřadu, v platném znění, ve znění vyhlášky Ministerstva životního prostředí č. 206/2001 Sb., o osvědčení odborné způsobilosti projektovat, provádět a vyhodnocovat geologické práce, v platném znění, v oboru </w:t>
      </w:r>
      <w:r w:rsidR="00F63455">
        <w:rPr>
          <w:rFonts w:eastAsia="Verdana" w:cstheme="majorBidi"/>
          <w:bCs/>
        </w:rPr>
        <w:t xml:space="preserve">geofyzika. </w:t>
      </w:r>
      <w:r w:rsidR="00F63455" w:rsidRPr="004A1ADE">
        <w:rPr>
          <w:i/>
        </w:rPr>
        <w:t xml:space="preserve">Splnění tohoto požadavku kvalifikace prokáže dodavatel předložením kopie </w:t>
      </w:r>
      <w:r w:rsidR="00F63455">
        <w:rPr>
          <w:i/>
        </w:rPr>
        <w:t xml:space="preserve">osvědčení </w:t>
      </w:r>
      <w:r w:rsidR="00F63455" w:rsidRPr="00F9447E">
        <w:rPr>
          <w:rFonts w:eastAsia="Verdana" w:cstheme="majorBidi"/>
          <w:bCs/>
          <w:i/>
        </w:rPr>
        <w:t xml:space="preserve">specialisty </w:t>
      </w:r>
      <w:r w:rsidR="00F63455">
        <w:rPr>
          <w:rFonts w:eastAsia="Verdana" w:cstheme="majorBidi"/>
          <w:bCs/>
          <w:i/>
        </w:rPr>
        <w:t>na geofyziku</w:t>
      </w:r>
      <w:r w:rsidR="00F63455" w:rsidRPr="004A1ADE">
        <w:rPr>
          <w:i/>
        </w:rPr>
        <w:t>.</w:t>
      </w:r>
    </w:p>
    <w:p w14:paraId="28E05C90" w14:textId="525DCDD9" w:rsidR="00093E69" w:rsidRDefault="00093E69" w:rsidP="009F2679">
      <w:pPr>
        <w:pStyle w:val="Odstavecseseznamem"/>
        <w:keepNext/>
        <w:keepLines/>
        <w:numPr>
          <w:ilvl w:val="0"/>
          <w:numId w:val="30"/>
        </w:numPr>
        <w:suppressAutoHyphens/>
        <w:ind w:left="2977"/>
        <w:rPr>
          <w:rFonts w:eastAsia="Verdana" w:cstheme="majorBidi"/>
          <w:bCs/>
        </w:rPr>
      </w:pPr>
      <w:r w:rsidRPr="005D277A">
        <w:rPr>
          <w:rFonts w:eastAsia="Verdana" w:cstheme="majorBidi"/>
          <w:bCs/>
        </w:rPr>
        <w:t xml:space="preserve">V případě, že </w:t>
      </w:r>
      <w:r>
        <w:rPr>
          <w:rFonts w:eastAsia="Verdana" w:cstheme="majorBidi"/>
          <w:bCs/>
        </w:rPr>
        <w:t xml:space="preserve">specialistou na geofyziku </w:t>
      </w:r>
      <w:r w:rsidRPr="005D277A">
        <w:rPr>
          <w:rFonts w:eastAsia="Verdana" w:cstheme="majorBidi"/>
          <w:bCs/>
        </w:rPr>
        <w:t xml:space="preserve">bude zahraniční osoba nebo osoba, která výše uvedenou kvalifikaci získala v zahraniční, je dodavatel povinen </w:t>
      </w:r>
      <w:r w:rsidR="00582932">
        <w:rPr>
          <w:rFonts w:eastAsia="Verdana" w:cstheme="majorBidi"/>
          <w:bCs/>
        </w:rPr>
        <w:t xml:space="preserve">v nabídce </w:t>
      </w:r>
      <w:r w:rsidRPr="005D277A">
        <w:rPr>
          <w:rFonts w:eastAsia="Verdana" w:cstheme="majorBidi"/>
          <w:bCs/>
        </w:rPr>
        <w:t xml:space="preserve">předložit doklad o odborné způsobilosti v příslušném oboru vydávaného v zemi, kde tato osoba odbornou způsobilost vykonává.  </w:t>
      </w:r>
    </w:p>
    <w:p w14:paraId="62AFF9DC" w14:textId="77777777" w:rsidR="00582932" w:rsidRDefault="00093E69" w:rsidP="009F2679">
      <w:pPr>
        <w:pStyle w:val="podlnek"/>
        <w:numPr>
          <w:ilvl w:val="0"/>
          <w:numId w:val="30"/>
        </w:numPr>
        <w:suppressAutoHyphens/>
        <w:ind w:left="2977"/>
        <w:rPr>
          <w:rFonts w:eastAsia="Verdana"/>
        </w:rPr>
      </w:pPr>
      <w:r w:rsidRPr="00565F7A">
        <w:rPr>
          <w:rFonts w:eastAsia="Verdana"/>
        </w:rPr>
        <w:lastRenderedPageBreak/>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424BD31C" w14:textId="1535D76D" w:rsidR="00093E69" w:rsidRPr="00565F7A" w:rsidRDefault="00093E69" w:rsidP="009F2679">
      <w:pPr>
        <w:pStyle w:val="podlnek"/>
        <w:numPr>
          <w:ilvl w:val="0"/>
          <w:numId w:val="30"/>
        </w:numPr>
        <w:suppressAutoHyphens/>
        <w:ind w:left="2977"/>
        <w:rPr>
          <w:rFonts w:eastAsia="Verdana"/>
        </w:rPr>
      </w:pPr>
      <w:r>
        <w:rPr>
          <w:rFonts w:eastAsia="Verdana"/>
        </w:rPr>
        <w:t>V </w:t>
      </w:r>
      <w:r w:rsidR="00582932">
        <w:rPr>
          <w:rFonts w:eastAsia="Verdana"/>
        </w:rPr>
        <w:t>obou</w:t>
      </w:r>
      <w:r>
        <w:rPr>
          <w:rFonts w:eastAsia="Verdana"/>
        </w:rPr>
        <w:t xml:space="preserve"> případ</w:t>
      </w:r>
      <w:r w:rsidR="00582932">
        <w:rPr>
          <w:rFonts w:eastAsia="Verdana"/>
        </w:rPr>
        <w:t>ech</w:t>
      </w:r>
      <w:r>
        <w:rPr>
          <w:rFonts w:eastAsia="Verdana"/>
        </w:rPr>
        <w:t xml:space="preserve"> je </w:t>
      </w:r>
      <w:r w:rsidR="00582932">
        <w:rPr>
          <w:rFonts w:eastAsia="Verdana"/>
        </w:rPr>
        <w:t xml:space="preserve">vybraný </w:t>
      </w:r>
      <w:r>
        <w:rPr>
          <w:rFonts w:eastAsia="Verdana"/>
        </w:rPr>
        <w:t xml:space="preserve">dodavatel </w:t>
      </w:r>
      <w:r w:rsidR="00582932">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582932">
        <w:rPr>
          <w:b/>
        </w:rPr>
        <w:t xml:space="preserve"> </w:t>
      </w:r>
      <w:r w:rsidR="00582932" w:rsidRPr="00E22428">
        <w:rPr>
          <w:b/>
        </w:rPr>
        <w:t>jako podmínku pro uzavření smlouvy</w:t>
      </w:r>
      <w:r>
        <w:t>.</w:t>
      </w:r>
    </w:p>
    <w:p w14:paraId="4253EE0E" w14:textId="3FA6FF37" w:rsidR="00093E69" w:rsidRPr="00093E69" w:rsidRDefault="00093E69" w:rsidP="009F2679">
      <w:pPr>
        <w:pStyle w:val="Odstavecseseznamem"/>
        <w:keepNext/>
        <w:keepLines/>
        <w:numPr>
          <w:ilvl w:val="0"/>
          <w:numId w:val="30"/>
        </w:numPr>
        <w:suppressAutoHyphens/>
        <w:ind w:left="2977"/>
        <w:rPr>
          <w:rFonts w:eastAsia="Verdana" w:cstheme="majorBidi"/>
          <w:bCs/>
        </w:rPr>
      </w:pPr>
      <w:r>
        <w:t xml:space="preserve">Dokladem ve smyslu výše uvedeným tučně označeným písmem se rozumí </w:t>
      </w:r>
      <w:r w:rsidRPr="00194D5B">
        <w:rPr>
          <w:b/>
        </w:rPr>
        <w:t>platné osvědčení o registraci osoby hostující nebo usazené</w:t>
      </w:r>
      <w:r>
        <w:t xml:space="preserve"> ve vztahu k </w:t>
      </w:r>
      <w:r w:rsidRPr="00194D5B">
        <w:t>doložení</w:t>
      </w:r>
      <w:r>
        <w:t xml:space="preserve"> </w:t>
      </w:r>
      <w:r w:rsidRPr="00B2309B">
        <w:t xml:space="preserve">osvědčení o odborné způsobilosti podle § 3 odst. 3 zákona č. 62/1988 Sb., o geologických pracích, v platném znění, pro projektování, provádění a vyhodnocování geologických prací v oboru </w:t>
      </w:r>
      <w:r w:rsidRPr="00803ABE">
        <w:rPr>
          <w:b/>
        </w:rPr>
        <w:t>geofyzika</w:t>
      </w:r>
      <w:r w:rsidRPr="00B2309B">
        <w:t xml:space="preserv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w:t>
      </w:r>
      <w:r w:rsidRPr="00A5421F">
        <w:t>orgánem je Ministerstvo životního prostředí.</w:t>
      </w:r>
    </w:p>
    <w:p w14:paraId="0CD9C241" w14:textId="6E166858" w:rsidR="002963EB" w:rsidRDefault="002963EB" w:rsidP="001C0415">
      <w:pPr>
        <w:pStyle w:val="podlnek"/>
        <w:numPr>
          <w:ilvl w:val="3"/>
          <w:numId w:val="37"/>
        </w:numPr>
        <w:suppressAutoHyphens/>
        <w:ind w:left="2127"/>
        <w:rPr>
          <w:rFonts w:eastAsia="Verdana"/>
          <w:u w:val="single"/>
        </w:rPr>
      </w:pPr>
      <w:r w:rsidRPr="005C0A99">
        <w:rPr>
          <w:rFonts w:eastAsia="Verdana"/>
          <w:u w:val="single"/>
        </w:rPr>
        <w:t>Zeměměřický inženýr</w:t>
      </w:r>
    </w:p>
    <w:p w14:paraId="0A4DB65F" w14:textId="0BE690A3" w:rsidR="00AA425F" w:rsidRPr="002C2967" w:rsidRDefault="00AA425F" w:rsidP="009F2679">
      <w:pPr>
        <w:pStyle w:val="Odstavecseseznamem"/>
        <w:keepNext/>
        <w:keepLines/>
        <w:numPr>
          <w:ilvl w:val="0"/>
          <w:numId w:val="22"/>
        </w:numPr>
        <w:suppressAutoHyphens/>
        <w:ind w:left="2483" w:hanging="357"/>
        <w:contextualSpacing w:val="0"/>
        <w:rPr>
          <w:rFonts w:eastAsia="Verdana" w:cstheme="majorBidi"/>
          <w:bCs/>
        </w:rPr>
      </w:pPr>
      <w:r w:rsidRPr="00BE0ECC">
        <w:rPr>
          <w:rFonts w:eastAsia="Verdana" w:cstheme="majorBidi"/>
          <w:bCs/>
        </w:rPr>
        <w:t xml:space="preserve">Odborná praxe v délce trvání nejméně </w:t>
      </w:r>
      <w:r>
        <w:rPr>
          <w:rFonts w:eastAsia="Verdana" w:cstheme="majorBidi"/>
          <w:bCs/>
        </w:rPr>
        <w:t>5</w:t>
      </w:r>
      <w:r w:rsidRPr="00BE0ECC">
        <w:rPr>
          <w:rFonts w:eastAsia="Verdana" w:cstheme="majorBidi"/>
          <w:bCs/>
        </w:rPr>
        <w:t xml:space="preserve"> let, spočívající v</w:t>
      </w:r>
      <w:r w:rsidR="002C3E96">
        <w:rPr>
          <w:rFonts w:eastAsia="Verdana" w:cstheme="majorBidi"/>
          <w:bCs/>
        </w:rPr>
        <w:t xml:space="preserve">e stavbách, sanacích a rekonstrukcích železničních tratí. </w:t>
      </w:r>
      <w:r w:rsidRPr="00C534D7">
        <w:rPr>
          <w:rFonts w:eastAsia="Verdana" w:cstheme="majorBidi"/>
          <w:bCs/>
          <w:i/>
        </w:rPr>
        <w:t>Splnění</w:t>
      </w:r>
      <w:r w:rsidRPr="00BE0ECC">
        <w:rPr>
          <w:rFonts w:eastAsia="Verdana" w:cstheme="majorBidi"/>
          <w:bCs/>
          <w:i/>
        </w:rPr>
        <w:t xml:space="preserve"> tohoto požadavku kvalifikace prokáže dodavatel předložením profesního životopisu </w:t>
      </w:r>
      <w:r>
        <w:rPr>
          <w:rFonts w:eastAsia="Verdana" w:cstheme="majorBidi"/>
          <w:bCs/>
          <w:i/>
        </w:rPr>
        <w:t>zeměměřičského inženýra</w:t>
      </w:r>
      <w:r w:rsidRPr="00BE0ECC">
        <w:rPr>
          <w:rFonts w:eastAsia="Verdana" w:cstheme="majorBidi"/>
          <w:bCs/>
          <w:i/>
        </w:rPr>
        <w:t xml:space="preserve">, ze kterého bude patrné </w:t>
      </w:r>
      <w:r w:rsidRPr="002C2967">
        <w:rPr>
          <w:rFonts w:eastAsia="Verdana" w:cstheme="majorBidi"/>
          <w:bCs/>
          <w:i/>
        </w:rPr>
        <w:t xml:space="preserve">splnění požadavku Zadavatele. Vzor profesního životopisu je přílohou </w:t>
      </w:r>
      <w:r w:rsidR="004A6947" w:rsidRPr="002C2967">
        <w:rPr>
          <w:rFonts w:eastAsia="Verdana"/>
          <w:i/>
        </w:rPr>
        <w:t xml:space="preserve">č. 5 </w:t>
      </w:r>
      <w:r w:rsidRPr="002C2967">
        <w:rPr>
          <w:rFonts w:eastAsia="Verdana" w:cstheme="majorBidi"/>
          <w:bCs/>
          <w:i/>
        </w:rPr>
        <w:t>této Zadávací dokumentace.</w:t>
      </w:r>
    </w:p>
    <w:p w14:paraId="5007A14D" w14:textId="098C8439" w:rsidR="00AA425F" w:rsidRPr="0080061D" w:rsidRDefault="00AA425F" w:rsidP="009F2679">
      <w:pPr>
        <w:pStyle w:val="Odstavecseseznamem"/>
        <w:keepNext/>
        <w:keepLines/>
        <w:numPr>
          <w:ilvl w:val="0"/>
          <w:numId w:val="22"/>
        </w:numPr>
        <w:suppressAutoHyphens/>
        <w:ind w:left="2483" w:hanging="357"/>
        <w:contextualSpacing w:val="0"/>
        <w:rPr>
          <w:rFonts w:eastAsia="Verdana" w:cstheme="majorBidi"/>
          <w:bCs/>
        </w:rPr>
      </w:pPr>
      <w:r w:rsidRPr="002C2967">
        <w:rPr>
          <w:rFonts w:eastAsia="Verdana" w:cstheme="majorBidi"/>
          <w:bCs/>
        </w:rPr>
        <w:t>Udělené úřední oprávnění pro ověřování výsledků zeměměřických činností v rozsahu dle § 13 odst. 1 písm. a) a c) zákona č. 200/1994 Sb., o zeměměřictví</w:t>
      </w:r>
      <w:r w:rsidRPr="00AA425F">
        <w:rPr>
          <w:rFonts w:eastAsia="Verdana" w:cstheme="majorBidi"/>
          <w:bCs/>
        </w:rPr>
        <w:t xml:space="preserve"> a o změně a doplnění některých zákonů souvisejících s jeho zavedením, ve znění pozdějších předpisů</w:t>
      </w:r>
      <w:r>
        <w:rPr>
          <w:rFonts w:eastAsia="Verdana" w:cstheme="majorBidi"/>
          <w:bCs/>
        </w:rPr>
        <w:t xml:space="preserve">. </w:t>
      </w:r>
      <w:r w:rsidR="00667968" w:rsidRPr="004A1ADE">
        <w:rPr>
          <w:i/>
        </w:rPr>
        <w:t xml:space="preserve">Splnění tohoto požadavku kvalifikace prokáže dodavatel předložením kopie </w:t>
      </w:r>
      <w:r w:rsidR="00667968">
        <w:rPr>
          <w:i/>
        </w:rPr>
        <w:t xml:space="preserve">dokladu pro ověřování výsledků zeměměřičských činností </w:t>
      </w:r>
      <w:r w:rsidR="00667968">
        <w:rPr>
          <w:rFonts w:eastAsia="Verdana" w:cstheme="majorBidi"/>
          <w:bCs/>
          <w:i/>
        </w:rPr>
        <w:t>zeměměřičského inženýra</w:t>
      </w:r>
      <w:r w:rsidR="00667968" w:rsidRPr="004A1ADE">
        <w:rPr>
          <w:i/>
        </w:rPr>
        <w:t>.</w:t>
      </w:r>
    </w:p>
    <w:p w14:paraId="3FA6397E" w14:textId="6B6F9E3F" w:rsidR="0080061D" w:rsidRDefault="0080061D" w:rsidP="009F2679">
      <w:pPr>
        <w:pStyle w:val="Odstavecseseznamem"/>
        <w:keepNext/>
        <w:keepLines/>
        <w:numPr>
          <w:ilvl w:val="0"/>
          <w:numId w:val="31"/>
        </w:numPr>
        <w:suppressAutoHyphens/>
        <w:ind w:left="2977"/>
        <w:rPr>
          <w:rFonts w:eastAsia="Verdana" w:cstheme="majorBidi"/>
          <w:bCs/>
        </w:rPr>
      </w:pPr>
      <w:r w:rsidRPr="005D277A">
        <w:rPr>
          <w:rFonts w:eastAsia="Verdana" w:cstheme="majorBidi"/>
          <w:bCs/>
        </w:rPr>
        <w:lastRenderedPageBreak/>
        <w:t xml:space="preserve">V případě, že </w:t>
      </w:r>
      <w:r>
        <w:rPr>
          <w:rFonts w:eastAsia="Verdana" w:cstheme="majorBidi"/>
          <w:bCs/>
        </w:rPr>
        <w:t>zeměměřičským inženýrem</w:t>
      </w:r>
      <w:r w:rsidRPr="005D277A">
        <w:rPr>
          <w:rFonts w:eastAsia="Verdana" w:cstheme="majorBidi"/>
          <w:bCs/>
        </w:rPr>
        <w:t xml:space="preserve"> bude zahraniční osoba nebo osoba, která výše uvedenou kvalifikaci získala v zahraniční, je dodavatel povinen </w:t>
      </w:r>
      <w:r w:rsidR="00582932">
        <w:rPr>
          <w:rFonts w:eastAsia="Verdana" w:cstheme="majorBidi"/>
          <w:bCs/>
        </w:rPr>
        <w:t xml:space="preserve">v nabídce </w:t>
      </w:r>
      <w:r w:rsidRPr="005D277A">
        <w:rPr>
          <w:rFonts w:eastAsia="Verdana" w:cstheme="majorBidi"/>
          <w:bCs/>
        </w:rPr>
        <w:t xml:space="preserve">předložit doklad o odborné způsobilosti v příslušném oboru vydávaného v zemi, kde tato osoba odbornou způsobilost vykonává.  </w:t>
      </w:r>
    </w:p>
    <w:p w14:paraId="6B4C6EC8" w14:textId="77777777" w:rsidR="00582932" w:rsidRDefault="0080061D" w:rsidP="009F2679">
      <w:pPr>
        <w:pStyle w:val="podlnek"/>
        <w:numPr>
          <w:ilvl w:val="0"/>
          <w:numId w:val="31"/>
        </w:numPr>
        <w:suppressAutoHyphens/>
        <w:ind w:left="2977"/>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66F87242" w14:textId="76C3BAD1" w:rsidR="0080061D" w:rsidRPr="00565F7A" w:rsidRDefault="0080061D" w:rsidP="009F2679">
      <w:pPr>
        <w:pStyle w:val="podlnek"/>
        <w:numPr>
          <w:ilvl w:val="0"/>
          <w:numId w:val="31"/>
        </w:numPr>
        <w:suppressAutoHyphens/>
        <w:ind w:left="2977"/>
        <w:rPr>
          <w:rFonts w:eastAsia="Verdana"/>
        </w:rPr>
      </w:pPr>
      <w:r>
        <w:rPr>
          <w:rFonts w:eastAsia="Verdana"/>
        </w:rPr>
        <w:t>V </w:t>
      </w:r>
      <w:r w:rsidR="00582932">
        <w:rPr>
          <w:rFonts w:eastAsia="Verdana"/>
        </w:rPr>
        <w:t xml:space="preserve">obou </w:t>
      </w:r>
      <w:r>
        <w:rPr>
          <w:rFonts w:eastAsia="Verdana"/>
        </w:rPr>
        <w:t>případ</w:t>
      </w:r>
      <w:r w:rsidR="00582932">
        <w:rPr>
          <w:rFonts w:eastAsia="Verdana"/>
        </w:rPr>
        <w:t>ech</w:t>
      </w:r>
      <w:r>
        <w:rPr>
          <w:rFonts w:eastAsia="Verdana"/>
        </w:rPr>
        <w:t xml:space="preserve"> je </w:t>
      </w:r>
      <w:r w:rsidR="00582932">
        <w:rPr>
          <w:rFonts w:eastAsia="Verdana"/>
        </w:rPr>
        <w:t xml:space="preserve">vybraný </w:t>
      </w:r>
      <w:r>
        <w:rPr>
          <w:rFonts w:eastAsia="Verdana"/>
        </w:rPr>
        <w:t xml:space="preserve">dodavatel </w:t>
      </w:r>
      <w:r w:rsidR="00582932">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582932">
        <w:rPr>
          <w:b/>
        </w:rPr>
        <w:t xml:space="preserve"> </w:t>
      </w:r>
      <w:r w:rsidR="00582932" w:rsidRPr="00E22428">
        <w:rPr>
          <w:b/>
        </w:rPr>
        <w:t>jako podmínku pro uzavření smlouvy</w:t>
      </w:r>
      <w:r>
        <w:t>.</w:t>
      </w:r>
    </w:p>
    <w:p w14:paraId="2399001E" w14:textId="5744A112" w:rsidR="0080061D" w:rsidRPr="00075627" w:rsidRDefault="0080061D" w:rsidP="009F2679">
      <w:pPr>
        <w:pStyle w:val="podlnek"/>
        <w:numPr>
          <w:ilvl w:val="0"/>
          <w:numId w:val="31"/>
        </w:numPr>
        <w:suppressAutoHyphens/>
        <w:ind w:left="2977"/>
        <w:rPr>
          <w:rFonts w:eastAsia="Verdana"/>
        </w:rPr>
      </w:pPr>
      <w:r>
        <w:t xml:space="preserve">Dokladem ve smyslu výše uvedeným tučně označeným písmem se rozumí </w:t>
      </w:r>
      <w:r w:rsidR="005E46D9">
        <w:rPr>
          <w:b/>
        </w:rPr>
        <w:t>úřední</w:t>
      </w:r>
      <w:r w:rsidR="005E46D9" w:rsidRPr="005E46D9">
        <w:rPr>
          <w:b/>
        </w:rPr>
        <w:t xml:space="preserve"> oprávnění </w:t>
      </w:r>
      <w:r w:rsidR="005E46D9" w:rsidRPr="005E46D9">
        <w:t xml:space="preserve">pro ověřování výsledků zeměměřických činností v rozsahu dle § 13 odst. 1 zákona č. 200/1994 Sb., o zeměměřictví a o změně a doplnění některých zákonů </w:t>
      </w:r>
      <w:r w:rsidR="005E46D9" w:rsidRPr="005E46D9">
        <w:rPr>
          <w:rFonts w:eastAsia="Verdana"/>
        </w:rPr>
        <w:t>souvisejících</w:t>
      </w:r>
      <w:r w:rsidR="005E46D9" w:rsidRPr="005E46D9">
        <w:t xml:space="preserve">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p>
    <w:p w14:paraId="76BC7B9A" w14:textId="0A1875B0" w:rsidR="002963EB" w:rsidRDefault="000D166D" w:rsidP="001C0415">
      <w:pPr>
        <w:pStyle w:val="podlnek"/>
        <w:numPr>
          <w:ilvl w:val="3"/>
          <w:numId w:val="37"/>
        </w:numPr>
        <w:suppressAutoHyphens/>
        <w:ind w:left="2127"/>
        <w:rPr>
          <w:rFonts w:eastAsia="Verdana"/>
          <w:u w:val="single"/>
        </w:rPr>
      </w:pPr>
      <w:r>
        <w:rPr>
          <w:rFonts w:eastAsia="Verdana"/>
          <w:u w:val="single"/>
        </w:rPr>
        <w:t>Specialista na</w:t>
      </w:r>
      <w:r w:rsidR="002963EB" w:rsidRPr="005C0A99">
        <w:rPr>
          <w:rFonts w:eastAsia="Verdana"/>
          <w:u w:val="single"/>
        </w:rPr>
        <w:t xml:space="preserve"> dopravní stavby</w:t>
      </w:r>
    </w:p>
    <w:p w14:paraId="2D65E1EB" w14:textId="77777777" w:rsidR="00D25503" w:rsidRPr="00D25503" w:rsidRDefault="00D25503" w:rsidP="00D25503">
      <w:pPr>
        <w:pStyle w:val="Odstavecseseznamem"/>
        <w:numPr>
          <w:ilvl w:val="0"/>
          <w:numId w:val="23"/>
        </w:numPr>
        <w:rPr>
          <w:ins w:id="34" w:author="Hošna Štěpán, Mgr." w:date="2023-01-31T16:57:00Z"/>
          <w:rFonts w:eastAsia="Verdana" w:cstheme="majorBidi"/>
          <w:bCs/>
        </w:rPr>
      </w:pPr>
      <w:ins w:id="35" w:author="Hošna Štěpán, Mgr." w:date="2023-01-31T16:57:00Z">
        <w:r w:rsidRPr="00D25503">
          <w:rPr>
            <w:rFonts w:eastAsia="Verdana" w:cstheme="majorBidi"/>
            <w:bCs/>
          </w:rPr>
          <w:t>Dokončené magisterské vysokoškolské vzdělání v oboru konstrukce a dopravní stavby nebo jiných adekvátních studijních oborů v dopravním stavitelství. Splnění tohoto požadavku kvalifikace prokáže dodavatel předložením kopie dokladu o dosaženém vzdělání specialisty na dopravní stavby. Zadavatel uzná i vzdělání, které bude zadavatelem požadovanému oboru obsahově odpovídat (jedná se zejména o obory existující za dříve platné právní úpravy, popřípadě obory studované v zahraničí).</w:t>
        </w:r>
      </w:ins>
    </w:p>
    <w:p w14:paraId="75D3C83D" w14:textId="77777777" w:rsidR="00D25503" w:rsidRDefault="00D25503">
      <w:pPr>
        <w:pStyle w:val="Odstavecseseznamem"/>
        <w:keepNext/>
        <w:keepLines/>
        <w:suppressAutoHyphens/>
        <w:ind w:left="2487"/>
        <w:contextualSpacing w:val="0"/>
        <w:rPr>
          <w:ins w:id="36" w:author="Hošna Štěpán, Mgr." w:date="2023-01-31T16:57:00Z"/>
          <w:rFonts w:eastAsia="Verdana" w:cstheme="majorBidi"/>
          <w:bCs/>
        </w:rPr>
        <w:pPrChange w:id="37" w:author="Hošna Štěpán, Mgr." w:date="2023-01-31T16:57:00Z">
          <w:pPr>
            <w:pStyle w:val="Odstavecseseznamem"/>
            <w:keepNext/>
            <w:keepLines/>
            <w:numPr>
              <w:numId w:val="23"/>
            </w:numPr>
            <w:suppressAutoHyphens/>
            <w:ind w:left="2487" w:hanging="360"/>
            <w:contextualSpacing w:val="0"/>
          </w:pPr>
        </w:pPrChange>
      </w:pPr>
    </w:p>
    <w:p w14:paraId="71F5AD8F" w14:textId="6C6EE854" w:rsidR="003A541B" w:rsidRPr="002C2967" w:rsidRDefault="003A541B" w:rsidP="009F2679">
      <w:pPr>
        <w:pStyle w:val="Odstavecseseznamem"/>
        <w:keepNext/>
        <w:keepLines/>
        <w:numPr>
          <w:ilvl w:val="0"/>
          <w:numId w:val="23"/>
        </w:numPr>
        <w:suppressAutoHyphens/>
        <w:contextualSpacing w:val="0"/>
        <w:rPr>
          <w:rFonts w:eastAsia="Verdana" w:cstheme="majorBidi"/>
          <w:bCs/>
        </w:rPr>
      </w:pPr>
      <w:r w:rsidRPr="00BE0ECC">
        <w:rPr>
          <w:rFonts w:eastAsia="Verdana" w:cstheme="majorBidi"/>
          <w:bCs/>
        </w:rPr>
        <w:t xml:space="preserve">Odborná praxe v délce trvání nejméně </w:t>
      </w:r>
      <w:r>
        <w:rPr>
          <w:rFonts w:eastAsia="Verdana" w:cstheme="majorBidi"/>
          <w:bCs/>
        </w:rPr>
        <w:t>10</w:t>
      </w:r>
      <w:r w:rsidRPr="00BE0ECC">
        <w:rPr>
          <w:rFonts w:eastAsia="Verdana" w:cstheme="majorBidi"/>
          <w:bCs/>
        </w:rPr>
        <w:t xml:space="preserve"> let, spočívající v</w:t>
      </w:r>
      <w:r w:rsidR="00B76B00">
        <w:rPr>
          <w:rFonts w:eastAsia="Verdana" w:cstheme="majorBidi"/>
          <w:bCs/>
        </w:rPr>
        <w:t>e stavbách, sanacích a rekonstrukcí železničních tratí</w:t>
      </w:r>
      <w:r w:rsidRPr="00C534D7">
        <w:rPr>
          <w:rFonts w:eastAsia="Verdana" w:cstheme="majorBidi"/>
          <w:bCs/>
        </w:rPr>
        <w:t xml:space="preserve">. </w:t>
      </w:r>
      <w:r w:rsidRPr="00C534D7">
        <w:rPr>
          <w:rFonts w:eastAsia="Verdana" w:cstheme="majorBidi"/>
          <w:bCs/>
          <w:i/>
        </w:rPr>
        <w:t>Splnění</w:t>
      </w:r>
      <w:r w:rsidRPr="00BE0ECC">
        <w:rPr>
          <w:rFonts w:eastAsia="Verdana" w:cstheme="majorBidi"/>
          <w:bCs/>
          <w:i/>
        </w:rPr>
        <w:t xml:space="preserve"> tohoto požadavku kvalifikace prokáže dodavatel předložením profesního životopisu </w:t>
      </w:r>
      <w:r w:rsidR="00FA0DA8">
        <w:rPr>
          <w:rFonts w:eastAsia="Verdana"/>
          <w:bCs/>
          <w:i/>
        </w:rPr>
        <w:t>specialisty na</w:t>
      </w:r>
      <w:r>
        <w:rPr>
          <w:rFonts w:eastAsia="Verdana"/>
          <w:bCs/>
          <w:i/>
        </w:rPr>
        <w:t xml:space="preserve"> dopravní stavby</w:t>
      </w:r>
      <w:r w:rsidRPr="00BE0ECC">
        <w:rPr>
          <w:rFonts w:eastAsia="Verdana" w:cstheme="majorBidi"/>
          <w:bCs/>
          <w:i/>
        </w:rPr>
        <w:t xml:space="preserve">, ze kterého bude patrné splnění </w:t>
      </w:r>
      <w:r w:rsidRPr="002C2967">
        <w:rPr>
          <w:rFonts w:eastAsia="Verdana" w:cstheme="majorBidi"/>
          <w:bCs/>
          <w:i/>
        </w:rPr>
        <w:t xml:space="preserve">požadavku Zadavatele. Vzor profesního životopisu je přílohou </w:t>
      </w:r>
      <w:r w:rsidR="004A6947" w:rsidRPr="002C2967">
        <w:rPr>
          <w:rFonts w:eastAsia="Verdana"/>
          <w:i/>
        </w:rPr>
        <w:t xml:space="preserve">č. 5 </w:t>
      </w:r>
      <w:r w:rsidRPr="002C2967">
        <w:rPr>
          <w:rFonts w:eastAsia="Verdana" w:cstheme="majorBidi"/>
          <w:bCs/>
          <w:i/>
        </w:rPr>
        <w:t>této Zadávací dokumentace.</w:t>
      </w:r>
    </w:p>
    <w:p w14:paraId="7D193A55" w14:textId="3092452A" w:rsidR="00903CAA" w:rsidRPr="00745FCE" w:rsidRDefault="005D2015" w:rsidP="009F2679">
      <w:pPr>
        <w:pStyle w:val="Odstavecseseznamem"/>
        <w:keepNext/>
        <w:keepLines/>
        <w:numPr>
          <w:ilvl w:val="0"/>
          <w:numId w:val="23"/>
        </w:numPr>
        <w:suppressAutoHyphens/>
        <w:rPr>
          <w:ins w:id="38" w:author="Hošna Štěpán, Mgr." w:date="2023-01-31T16:58:00Z"/>
          <w:rFonts w:eastAsia="Verdana" w:cstheme="majorBidi"/>
          <w:bCs/>
          <w:rPrChange w:id="39" w:author="Hošna Štěpán, Mgr." w:date="2023-01-31T16:58:00Z">
            <w:rPr>
              <w:ins w:id="40" w:author="Hošna Štěpán, Mgr." w:date="2023-01-31T16:58:00Z"/>
              <w:i/>
            </w:rPr>
          </w:rPrChange>
        </w:rPr>
      </w:pPr>
      <w:r>
        <w:rPr>
          <w:rFonts w:eastAsia="Verdana" w:cstheme="majorBidi"/>
          <w:bCs/>
        </w:rPr>
        <w:t>Zkušenost s r</w:t>
      </w:r>
      <w:r w:rsidR="00903CAA" w:rsidRPr="002C2967">
        <w:rPr>
          <w:rFonts w:eastAsia="Verdana" w:cstheme="majorBidi"/>
          <w:bCs/>
        </w:rPr>
        <w:t>ealizac</w:t>
      </w:r>
      <w:r>
        <w:rPr>
          <w:rFonts w:eastAsia="Verdana" w:cstheme="majorBidi"/>
          <w:bCs/>
        </w:rPr>
        <w:t>í</w:t>
      </w:r>
      <w:r w:rsidR="00903CAA" w:rsidRPr="002C2967">
        <w:rPr>
          <w:rFonts w:eastAsia="Verdana" w:cstheme="majorBidi"/>
          <w:bCs/>
        </w:rPr>
        <w:t xml:space="preserve"> alespoň dvou projektů na stavbách železničních drah, </w:t>
      </w:r>
      <w:r w:rsidR="00A9002D">
        <w:rPr>
          <w:rFonts w:eastAsia="Verdana" w:cstheme="majorBidi"/>
          <w:bCs/>
        </w:rPr>
        <w:t xml:space="preserve">zahrnující </w:t>
      </w:r>
      <w:r w:rsidR="00903CAA" w:rsidRPr="002C2967">
        <w:rPr>
          <w:rFonts w:eastAsia="Verdana" w:cstheme="majorBidi"/>
          <w:bCs/>
        </w:rPr>
        <w:t xml:space="preserve">objekty železničního spodku (pražcové podloží nebo zemní těleso včetně odvodnění). </w:t>
      </w:r>
      <w:r w:rsidR="00903CAA" w:rsidRPr="002C2967">
        <w:rPr>
          <w:i/>
        </w:rPr>
        <w:t xml:space="preserve">Splnění tohoto požadavku kvalifikace prokáže dodavatel předložením profesního životopisu </w:t>
      </w:r>
      <w:r w:rsidR="00FA0DA8">
        <w:rPr>
          <w:rFonts w:eastAsia="Verdana"/>
          <w:bCs/>
          <w:i/>
        </w:rPr>
        <w:t xml:space="preserve">specialisty na </w:t>
      </w:r>
      <w:r w:rsidR="00903CAA" w:rsidRPr="002C2967">
        <w:rPr>
          <w:rFonts w:eastAsia="Verdana"/>
          <w:bCs/>
          <w:i/>
        </w:rPr>
        <w:t>dopravní stavby</w:t>
      </w:r>
      <w:r w:rsidR="00903CAA" w:rsidRPr="002C2967">
        <w:rPr>
          <w:i/>
        </w:rPr>
        <w:t xml:space="preserve">, ze kterého bude patrné splnění požadavku Zadavatele. Vzor profesního životopisu je přílohou </w:t>
      </w:r>
      <w:r w:rsidR="004A6947" w:rsidRPr="002C2967">
        <w:rPr>
          <w:rFonts w:eastAsia="Verdana"/>
          <w:i/>
        </w:rPr>
        <w:t xml:space="preserve">č. 5 </w:t>
      </w:r>
      <w:r w:rsidR="00903CAA" w:rsidRPr="002C2967">
        <w:rPr>
          <w:i/>
        </w:rPr>
        <w:t>této Zadávací dokumentace.</w:t>
      </w:r>
    </w:p>
    <w:p w14:paraId="76743199" w14:textId="77777777" w:rsidR="00745FCE" w:rsidRPr="002C2967" w:rsidRDefault="00745FCE">
      <w:pPr>
        <w:pStyle w:val="Odstavecseseznamem"/>
        <w:keepNext/>
        <w:keepLines/>
        <w:suppressAutoHyphens/>
        <w:ind w:left="2487"/>
        <w:rPr>
          <w:rFonts w:eastAsia="Verdana" w:cstheme="majorBidi"/>
          <w:bCs/>
        </w:rPr>
        <w:pPrChange w:id="41" w:author="Hošna Štěpán, Mgr." w:date="2023-01-31T16:58:00Z">
          <w:pPr>
            <w:pStyle w:val="Odstavecseseznamem"/>
            <w:keepNext/>
            <w:keepLines/>
            <w:numPr>
              <w:numId w:val="23"/>
            </w:numPr>
            <w:suppressAutoHyphens/>
            <w:ind w:left="2487" w:hanging="360"/>
          </w:pPr>
        </w:pPrChange>
      </w:pPr>
    </w:p>
    <w:p w14:paraId="42772227" w14:textId="04C80315" w:rsidR="002F2094" w:rsidRPr="00973F2B" w:rsidRDefault="002F2094" w:rsidP="009F2679">
      <w:pPr>
        <w:pStyle w:val="Odstavecseseznamem"/>
        <w:keepNext/>
        <w:keepLines/>
        <w:numPr>
          <w:ilvl w:val="0"/>
          <w:numId w:val="23"/>
        </w:numPr>
        <w:suppressAutoHyphens/>
        <w:rPr>
          <w:rFonts w:eastAsia="Verdana" w:cstheme="majorBidi"/>
          <w:bCs/>
        </w:rPr>
      </w:pPr>
      <w:r w:rsidRPr="002F2094">
        <w:rPr>
          <w:rFonts w:eastAsia="Verdana" w:cstheme="majorBidi"/>
          <w:bCs/>
        </w:rPr>
        <w:t xml:space="preserve">Udělená autorizace </w:t>
      </w:r>
      <w:r>
        <w:rPr>
          <w:rFonts w:eastAsia="Verdana" w:cstheme="majorBidi"/>
          <w:bCs/>
        </w:rPr>
        <w:t xml:space="preserve">v rozsahu dle § 5 odst. 3 </w:t>
      </w:r>
      <w:r w:rsidRPr="002F2094">
        <w:rPr>
          <w:rFonts w:eastAsia="Verdana" w:cstheme="majorBidi"/>
          <w:bCs/>
        </w:rPr>
        <w:t>písm. b) zákona č.</w:t>
      </w:r>
      <w:del w:id="42" w:author="Hošna Štěpán, Mgr." w:date="2023-01-31T16:44:00Z">
        <w:r w:rsidRPr="002F2094" w:rsidDel="007568DB">
          <w:rPr>
            <w:rFonts w:eastAsia="Verdana" w:cstheme="majorBidi"/>
            <w:bCs/>
          </w:rPr>
          <w:delText xml:space="preserve"> </w:delText>
        </w:r>
      </w:del>
      <w:ins w:id="43" w:author="Hošna Štěpán, Mgr." w:date="2023-01-31T16:44:00Z">
        <w:r w:rsidR="007568DB">
          <w:rPr>
            <w:rFonts w:eastAsia="Verdana" w:cstheme="majorBidi"/>
            <w:bCs/>
          </w:rPr>
          <w:t> </w:t>
        </w:r>
      </w:ins>
      <w:r w:rsidRPr="002F2094">
        <w:rPr>
          <w:rFonts w:eastAsia="Verdana" w:cstheme="majorBidi"/>
          <w:bCs/>
        </w:rPr>
        <w:t>360/1992 Sb., o výkonu povolání autorizovaných architektů a o výkonu povolání autorizovaných inženýrů a techniků činných ve výstavbě, ve znění pozdějších předpisů</w:t>
      </w:r>
      <w:ins w:id="44" w:author="Hošna Štěpán, Mgr." w:date="2023-01-31T16:45:00Z">
        <w:r w:rsidR="007568DB">
          <w:rPr>
            <w:rFonts w:eastAsia="Verdana" w:cstheme="majorBidi"/>
            <w:bCs/>
          </w:rPr>
          <w:t>, tedy pro dopravní stavby</w:t>
        </w:r>
      </w:ins>
      <w:r>
        <w:rPr>
          <w:rFonts w:eastAsia="Verdana" w:cstheme="majorBidi"/>
          <w:bCs/>
        </w:rPr>
        <w:t xml:space="preserve">. </w:t>
      </w:r>
      <w:r w:rsidRPr="005C0A99">
        <w:rPr>
          <w:rFonts w:eastAsia="Verdana"/>
          <w:i/>
        </w:rPr>
        <w:t xml:space="preserve">Splnění tohoto požadavku kvalifikace prokáže dodavatel předložením osvědčení o autorizaci </w:t>
      </w:r>
      <w:r>
        <w:rPr>
          <w:rFonts w:eastAsia="Verdana"/>
          <w:bCs/>
          <w:i/>
        </w:rPr>
        <w:t>pro dopravní stavby</w:t>
      </w:r>
      <w:r w:rsidRPr="005C0A99">
        <w:rPr>
          <w:rFonts w:eastAsia="Verdana"/>
          <w:i/>
        </w:rPr>
        <w:t>, dle výše uvedeného požadavku Zadavatele</w:t>
      </w:r>
      <w:r>
        <w:rPr>
          <w:rFonts w:eastAsia="Verdana"/>
          <w:i/>
        </w:rPr>
        <w:t>.</w:t>
      </w:r>
    </w:p>
    <w:p w14:paraId="1301373A" w14:textId="501DEE38" w:rsidR="00973F2B" w:rsidRPr="00565F7A" w:rsidRDefault="00973F2B" w:rsidP="009F2679">
      <w:pPr>
        <w:pStyle w:val="podlnek"/>
        <w:numPr>
          <w:ilvl w:val="0"/>
          <w:numId w:val="29"/>
        </w:numPr>
        <w:suppressAutoHyphens/>
        <w:rPr>
          <w:rFonts w:eastAsia="Verdana"/>
        </w:rPr>
      </w:pPr>
      <w:r>
        <w:t xml:space="preserve">V případě, že </w:t>
      </w:r>
      <w:r w:rsidR="000D166D">
        <w:t xml:space="preserve">specialistou na </w:t>
      </w:r>
      <w:r>
        <w:t xml:space="preserve">dopravní stavby bude zahraniční osoba nebo osoba, která výše uvedenou kvalifikaci získala v zahraniční, je dodavatel povinen </w:t>
      </w:r>
      <w:r w:rsidR="00582932">
        <w:t xml:space="preserve">v nabídce </w:t>
      </w:r>
      <w:r>
        <w:t xml:space="preserve">předložit doklad o </w:t>
      </w:r>
      <w:r w:rsidRPr="0003172C">
        <w:t>odborné způsobilosti v příslušném oboru vydávaného v zemi, kde t</w:t>
      </w:r>
      <w:r>
        <w:t>ato osoba</w:t>
      </w:r>
      <w:r w:rsidRPr="0003172C">
        <w:t xml:space="preserve"> odbornou způsobilost v</w:t>
      </w:r>
      <w:r>
        <w:t xml:space="preserve">ykonává.  </w:t>
      </w:r>
    </w:p>
    <w:p w14:paraId="196DBCE0" w14:textId="77777777" w:rsidR="00582932" w:rsidRDefault="00973F2B" w:rsidP="009F2679">
      <w:pPr>
        <w:pStyle w:val="podlnek"/>
        <w:numPr>
          <w:ilvl w:val="0"/>
          <w:numId w:val="29"/>
        </w:numPr>
        <w:suppressAutoHyphens/>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30B060BF" w14:textId="29BFA890" w:rsidR="00973F2B" w:rsidRPr="00565F7A" w:rsidRDefault="00973F2B" w:rsidP="009F2679">
      <w:pPr>
        <w:pStyle w:val="podlnek"/>
        <w:numPr>
          <w:ilvl w:val="0"/>
          <w:numId w:val="29"/>
        </w:numPr>
        <w:suppressAutoHyphens/>
        <w:rPr>
          <w:rFonts w:eastAsia="Verdana"/>
        </w:rPr>
      </w:pPr>
      <w:r>
        <w:rPr>
          <w:rFonts w:eastAsia="Verdana"/>
        </w:rPr>
        <w:t>V </w:t>
      </w:r>
      <w:r w:rsidR="00582932">
        <w:rPr>
          <w:rFonts w:eastAsia="Verdana"/>
        </w:rPr>
        <w:t>obou</w:t>
      </w:r>
      <w:r>
        <w:rPr>
          <w:rFonts w:eastAsia="Verdana"/>
        </w:rPr>
        <w:t xml:space="preserve"> případ</w:t>
      </w:r>
      <w:r w:rsidR="00582932">
        <w:rPr>
          <w:rFonts w:eastAsia="Verdana"/>
        </w:rPr>
        <w:t>ech</w:t>
      </w:r>
      <w:r>
        <w:rPr>
          <w:rFonts w:eastAsia="Verdana"/>
        </w:rPr>
        <w:t xml:space="preserve"> je </w:t>
      </w:r>
      <w:r w:rsidR="00582932">
        <w:rPr>
          <w:rFonts w:eastAsia="Verdana"/>
        </w:rPr>
        <w:t xml:space="preserve">vybraný </w:t>
      </w:r>
      <w:r>
        <w:rPr>
          <w:rFonts w:eastAsia="Verdana"/>
        </w:rPr>
        <w:t xml:space="preserve">dodavatel </w:t>
      </w:r>
      <w:r w:rsidR="00582932">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582932">
        <w:rPr>
          <w:b/>
        </w:rPr>
        <w:t xml:space="preserve"> </w:t>
      </w:r>
      <w:r w:rsidR="00582932" w:rsidRPr="00E22428">
        <w:rPr>
          <w:b/>
        </w:rPr>
        <w:t>jako podmínku pro uzavření smlouvy</w:t>
      </w:r>
      <w:r>
        <w:t>.</w:t>
      </w:r>
    </w:p>
    <w:p w14:paraId="50796A44" w14:textId="2B94604D" w:rsidR="00973F2B" w:rsidRPr="00075627" w:rsidRDefault="00973F2B" w:rsidP="009F2679">
      <w:pPr>
        <w:pStyle w:val="podlnek"/>
        <w:numPr>
          <w:ilvl w:val="0"/>
          <w:numId w:val="29"/>
        </w:numPr>
        <w:suppressAutoHyphens/>
        <w:rPr>
          <w:rFonts w:eastAsia="Verdana"/>
        </w:rPr>
      </w:pPr>
      <w:r>
        <w:lastRenderedPageBreak/>
        <w:t xml:space="preserve">Dokladem ve smyslu výše uvedeným tučně označeným písmem se rozumí </w:t>
      </w:r>
      <w:r w:rsidRPr="00194D5B">
        <w:rPr>
          <w:b/>
        </w:rPr>
        <w:t>platné osvědčení o registraci osoby hostující nebo usazené</w:t>
      </w:r>
      <w:r>
        <w:t xml:space="preserve"> ve vztahu k </w:t>
      </w:r>
      <w:r w:rsidRPr="00194D5B">
        <w:t>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14:paraId="6038F92E" w14:textId="2CD7481F" w:rsidR="00126305" w:rsidRPr="00126305" w:rsidRDefault="00126305" w:rsidP="00126305">
      <w:pPr>
        <w:pStyle w:val="podlnek"/>
        <w:rPr>
          <w:rFonts w:eastAsia="Verdana"/>
          <w:b/>
        </w:rPr>
      </w:pPr>
      <w:r w:rsidRPr="00126305">
        <w:rPr>
          <w:rFonts w:eastAsia="Verdana"/>
          <w:b/>
        </w:rPr>
        <w:t xml:space="preserve">Dodavatel je zároveň </w:t>
      </w:r>
      <w:r w:rsidR="0048072F">
        <w:rPr>
          <w:rFonts w:eastAsia="Verdana"/>
          <w:b/>
        </w:rPr>
        <w:t xml:space="preserve">v nabídce </w:t>
      </w:r>
      <w:r w:rsidRPr="00126305">
        <w:rPr>
          <w:rFonts w:eastAsia="Verdana"/>
          <w:b/>
        </w:rPr>
        <w:t xml:space="preserve">povinen předložit čestné prohlášení ve vztahu ke všem osobám, které se budou pohybovat ve vyhrazeném prostoru železniční dopravní cesty, že splňují podmínky Zadavatele pro vstup do vyhrazeného prostoru železniční dopravní cesty a podmínky zdravotní a smyslové způsobilosti pro práci ve vyhrazeném prostoru Zadavatele, a to dle předpisu SŽ Zam1. </w:t>
      </w:r>
    </w:p>
    <w:p w14:paraId="1C89878A" w14:textId="315ED385" w:rsidR="003A541B" w:rsidRPr="00F55D53" w:rsidRDefault="00A35F0A" w:rsidP="00813258">
      <w:pPr>
        <w:pStyle w:val="podlnek"/>
        <w:suppressAutoHyphens/>
        <w:rPr>
          <w:rFonts w:eastAsia="Verdana"/>
          <w:b/>
        </w:rPr>
      </w:pPr>
      <w:r w:rsidRPr="00F55D53">
        <w:rPr>
          <w:rFonts w:eastAsia="Verdana"/>
          <w:b/>
        </w:rPr>
        <w:lastRenderedPageBreak/>
        <w:t>Pojmem „obdobné zakázky“</w:t>
      </w:r>
      <w:r>
        <w:rPr>
          <w:rFonts w:eastAsia="Verdana"/>
          <w:b/>
        </w:rPr>
        <w:t xml:space="preserve"> </w:t>
      </w:r>
      <w:r w:rsidRPr="00F55D53">
        <w:rPr>
          <w:rFonts w:eastAsia="Verdana"/>
          <w:bCs w:val="0"/>
        </w:rPr>
        <w:t xml:space="preserve">se u příslušných </w:t>
      </w:r>
      <w:r>
        <w:rPr>
          <w:rFonts w:eastAsia="Verdana"/>
          <w:bCs w:val="0"/>
        </w:rPr>
        <w:t>členů realizačního týmu</w:t>
      </w:r>
      <w:r w:rsidRPr="00F55D53">
        <w:rPr>
          <w:rFonts w:eastAsia="Verdana"/>
          <w:bCs w:val="0"/>
        </w:rPr>
        <w:t xml:space="preserve">, u kterých je požadována praxe v provádění </w:t>
      </w:r>
      <w:r w:rsidRPr="00F55D53">
        <w:rPr>
          <w:rFonts w:eastAsia="Verdana"/>
          <w:b/>
          <w:bCs w:val="0"/>
        </w:rPr>
        <w:t>„</w:t>
      </w:r>
      <w:r w:rsidRPr="00A35F0A">
        <w:rPr>
          <w:rFonts w:eastAsia="Verdana"/>
          <w:b/>
          <w:bCs w:val="0"/>
        </w:rPr>
        <w:t>obdobných zakázek</w:t>
      </w:r>
      <w:r w:rsidRPr="00F55D53">
        <w:rPr>
          <w:rFonts w:eastAsia="Verdana"/>
          <w:b/>
          <w:bCs w:val="0"/>
        </w:rPr>
        <w:t>“</w:t>
      </w:r>
      <w:r w:rsidRPr="00F55D53">
        <w:rPr>
          <w:rFonts w:eastAsia="Verdana"/>
          <w:bCs w:val="0"/>
        </w:rPr>
        <w:t>, rozumí se práce na provádění IGP pro stavby železničních drah ve smyslu § 5 odst. 1 a § 3 odst. 1 zák. č. 266/1994 Sb., o dráhách, ve znění pozdějších předpisů.</w:t>
      </w:r>
    </w:p>
    <w:p w14:paraId="30CB2772" w14:textId="50634E6F" w:rsidR="00A35F0A" w:rsidRDefault="00A35F0A" w:rsidP="00813258">
      <w:pPr>
        <w:pStyle w:val="podlnek"/>
        <w:suppressAutoHyphens/>
        <w:rPr>
          <w:rFonts w:eastAsia="Verdana"/>
        </w:rPr>
      </w:pPr>
      <w:r w:rsidRPr="00F55D53">
        <w:rPr>
          <w:rFonts w:eastAsia="Verdana"/>
        </w:rPr>
        <w:t xml:space="preserve">Ohledně požadavku na prokázání zkušenosti ve funkci </w:t>
      </w:r>
      <w:r w:rsidRPr="00A35F0A">
        <w:rPr>
          <w:rFonts w:eastAsia="Verdana"/>
          <w:b/>
        </w:rPr>
        <w:t>vedoucího týmu</w:t>
      </w:r>
      <w:r w:rsidRPr="00F55D53">
        <w:rPr>
          <w:rFonts w:eastAsia="Verdana"/>
        </w:rPr>
        <w:t xml:space="preserve"> (odpovědný zpracovatel) zadavatel pro odstranění pochybností upřesňuje, že za vedoucího týmu považuje osobu, která zejména řídí a koordinuje inženýrskogeologický průzkum, nese odpovědnost za úplnost, bezvadnost a technickou správnost provádění IGP, zpracovává závěrečnou zprávu a vykonává při provádění inženýrskogeologických prací a zpracování závěrečné zprávy koordinační funkci vůči týmům případných poddodavatelů.</w:t>
      </w:r>
    </w:p>
    <w:p w14:paraId="438FEEDD" w14:textId="7780D492" w:rsidR="00A35F0A" w:rsidRPr="005D2015" w:rsidRDefault="00A35F0A" w:rsidP="005D2015">
      <w:pPr>
        <w:pStyle w:val="podlnek"/>
        <w:suppressAutoHyphens/>
        <w:rPr>
          <w:rFonts w:eastAsia="Verdana"/>
        </w:rPr>
      </w:pPr>
      <w:r w:rsidRPr="005D2015">
        <w:rPr>
          <w:rFonts w:eastAsia="Verdana"/>
        </w:rPr>
        <w:t>Zadavatel si vyhrazuje právo ověřit pravdivost údajů o zkušenostech vedoucího týmu</w:t>
      </w:r>
      <w:r w:rsidR="005D2015" w:rsidRPr="005D2015">
        <w:rPr>
          <w:rFonts w:eastAsia="Verdana"/>
        </w:rPr>
        <w:t xml:space="preserve"> a </w:t>
      </w:r>
      <w:r w:rsidR="000D166D">
        <w:rPr>
          <w:rFonts w:eastAsia="Verdana"/>
        </w:rPr>
        <w:t xml:space="preserve">specialisty na </w:t>
      </w:r>
      <w:r w:rsidR="005D2015" w:rsidRPr="005D2015">
        <w:rPr>
          <w:rFonts w:eastAsia="Verdana"/>
        </w:rPr>
        <w:t>dopravní stavby</w:t>
      </w:r>
      <w:r w:rsidRPr="005D2015">
        <w:rPr>
          <w:rFonts w:eastAsia="Verdana"/>
        </w:rPr>
        <w:t>,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12D96EAD" w14:textId="4C7CF62B" w:rsidR="00A35F0A" w:rsidRDefault="00A35F0A" w:rsidP="00813258">
      <w:pPr>
        <w:pStyle w:val="podlnek"/>
        <w:suppressAutoHyphens/>
        <w:rPr>
          <w:rFonts w:eastAsia="Verdana"/>
        </w:rPr>
      </w:pPr>
      <w:r w:rsidRPr="00A35F0A">
        <w:rPr>
          <w:rFonts w:eastAsia="Verdana"/>
        </w:rPr>
        <w:t xml:space="preserve">S ohledem na prevenci střetu zájmů při plnění </w:t>
      </w:r>
      <w:r>
        <w:rPr>
          <w:rFonts w:eastAsia="Verdana"/>
        </w:rPr>
        <w:t>dílčích zakázek</w:t>
      </w:r>
      <w:r w:rsidRPr="00A35F0A">
        <w:rPr>
          <w:rFonts w:eastAsia="Verdana"/>
        </w:rPr>
        <w:t xml:space="preserve"> zadavatel stanoví, že dodavatel není oprávněn prokázat splnění kvalifikace prostřednictvím zaměstnance či osoby v jiném vztahu k dodavateli, která je současně zaměstnancem zadavatele. Informace o této skutečnosti bude uvedena v profesním životopisu </w:t>
      </w:r>
      <w:r>
        <w:rPr>
          <w:rFonts w:eastAsia="Verdana"/>
        </w:rPr>
        <w:t xml:space="preserve">členů realizačního týmu. </w:t>
      </w:r>
      <w:r w:rsidRPr="00A35F0A">
        <w:rPr>
          <w:rFonts w:eastAsia="Verdana"/>
        </w:rPr>
        <w:t>Nesplnění této podmínky může být důvodem pro vyloučení dodavatele ze zadávacího řízení.</w:t>
      </w:r>
    </w:p>
    <w:p w14:paraId="25C9FA84" w14:textId="7DCF707D" w:rsidR="00A35F0A" w:rsidRPr="00A35F0A" w:rsidRDefault="00A35F0A" w:rsidP="00813258">
      <w:pPr>
        <w:pStyle w:val="podlnek"/>
        <w:suppressAutoHyphens/>
        <w:rPr>
          <w:rFonts w:eastAsia="Verdana"/>
        </w:rPr>
      </w:pPr>
      <w:r w:rsidRPr="00A35F0A">
        <w:rPr>
          <w:rFonts w:eastAsia="Verdana"/>
        </w:rPr>
        <w:t xml:space="preserve">Zadavatel požaduje, aby plnění </w:t>
      </w:r>
      <w:r>
        <w:rPr>
          <w:rFonts w:eastAsia="Verdana"/>
        </w:rPr>
        <w:t>dílčích zakázek</w:t>
      </w:r>
      <w:r w:rsidRPr="00A35F0A">
        <w:rPr>
          <w:rFonts w:eastAsia="Verdana"/>
        </w:rPr>
        <w:t xml:space="preserve"> bylo v příslušných funkcích jednotlivých členů </w:t>
      </w:r>
      <w:r>
        <w:rPr>
          <w:rFonts w:eastAsia="Verdana"/>
        </w:rPr>
        <w:t>realizačního týmu</w:t>
      </w:r>
      <w:r w:rsidRPr="00A35F0A">
        <w:rPr>
          <w:rFonts w:eastAsia="Verdana"/>
        </w:rPr>
        <w:t xml:space="preserve"> poskytováno osobami, které dodavatel uvedl </w:t>
      </w:r>
      <w:r>
        <w:rPr>
          <w:rFonts w:eastAsia="Verdana"/>
        </w:rPr>
        <w:t xml:space="preserve">v rámci </w:t>
      </w:r>
      <w:r w:rsidRPr="00A35F0A">
        <w:rPr>
          <w:rFonts w:eastAsia="Verdana"/>
        </w:rPr>
        <w:t xml:space="preserve">prokázání technické kvalifikace. Pokud se po podání nabídky nebo v průběhu plnění </w:t>
      </w:r>
      <w:r>
        <w:rPr>
          <w:rFonts w:eastAsia="Verdana"/>
        </w:rPr>
        <w:t xml:space="preserve">dílčích zakázek některý z členů realizačního týmu, kterým </w:t>
      </w:r>
      <w:r w:rsidRPr="00A35F0A">
        <w:rPr>
          <w:rFonts w:eastAsia="Verdana"/>
        </w:rPr>
        <w:t>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704640BC" w14:textId="77777777" w:rsidR="002B1D4C" w:rsidRDefault="008D773C" w:rsidP="00813258">
      <w:pPr>
        <w:pStyle w:val="Normlnodstavec"/>
        <w:suppressAutoHyphens/>
        <w:rPr>
          <w:b/>
        </w:rPr>
      </w:pPr>
      <w:r>
        <w:rPr>
          <w:b/>
        </w:rPr>
        <w:t xml:space="preserve">Přehled </w:t>
      </w:r>
      <w:r w:rsidR="002B1D4C">
        <w:rPr>
          <w:b/>
        </w:rPr>
        <w:t>nástrojů nebo pomůcek, provozních nebo technických zařízení</w:t>
      </w:r>
    </w:p>
    <w:p w14:paraId="7B059299" w14:textId="77777777" w:rsidR="002B1D4C" w:rsidRDefault="002B1D4C" w:rsidP="00813258">
      <w:pPr>
        <w:pStyle w:val="podlnek"/>
        <w:suppressAutoHyphens/>
      </w:pPr>
      <w:r>
        <w:t>Zadavatel požaduje, aby dodavatel měl v rámci plnění dílčích veřejných zakázek k dispozici následující technická zařízení v Zadavatelem uvedených minimálních počtech:</w:t>
      </w:r>
    </w:p>
    <w:p w14:paraId="55998276" w14:textId="77777777" w:rsidR="000973FF" w:rsidRDefault="000973FF" w:rsidP="009F2679">
      <w:pPr>
        <w:pStyle w:val="Normlnlnek"/>
        <w:numPr>
          <w:ilvl w:val="0"/>
          <w:numId w:val="24"/>
        </w:numPr>
        <w:suppressAutoHyphens/>
        <w:ind w:left="2552"/>
      </w:pPr>
      <w:r w:rsidRPr="000973FF">
        <w:rPr>
          <w:rFonts w:eastAsia="Verdana"/>
          <w:b w:val="0"/>
          <w:bCs w:val="0"/>
          <w:iCs w:val="0"/>
        </w:rPr>
        <w:t>Pojízdná vrtná souprava pro provádění průzkumných vrtů</w:t>
      </w:r>
      <w:r>
        <w:t>: 2 ks.</w:t>
      </w:r>
    </w:p>
    <w:p w14:paraId="5947F4E3" w14:textId="1353E84C" w:rsidR="000973FF" w:rsidRDefault="000973FF" w:rsidP="009F2679">
      <w:pPr>
        <w:pStyle w:val="Normlnlnek"/>
        <w:numPr>
          <w:ilvl w:val="0"/>
          <w:numId w:val="24"/>
        </w:numPr>
        <w:suppressAutoHyphens/>
        <w:ind w:left="2552"/>
      </w:pPr>
      <w:r w:rsidRPr="009B5A58">
        <w:rPr>
          <w:b w:val="0"/>
        </w:rPr>
        <w:t>Přenosná vrtná souprava pro provádění průzkumných vrtů:</w:t>
      </w:r>
      <w:r>
        <w:t xml:space="preserve"> 1ks.</w:t>
      </w:r>
    </w:p>
    <w:p w14:paraId="18118574" w14:textId="77777777" w:rsidR="000973FF" w:rsidRDefault="000973FF" w:rsidP="009F2679">
      <w:pPr>
        <w:pStyle w:val="Normlnlnek"/>
        <w:numPr>
          <w:ilvl w:val="0"/>
          <w:numId w:val="24"/>
        </w:numPr>
        <w:suppressAutoHyphens/>
        <w:ind w:left="2552"/>
      </w:pPr>
      <w:r w:rsidRPr="000973FF">
        <w:rPr>
          <w:rFonts w:eastAsia="Verdana"/>
          <w:b w:val="0"/>
          <w:bCs w:val="0"/>
          <w:iCs w:val="0"/>
        </w:rPr>
        <w:t>Zatěžovací souprava pro provádění statických zatěžovacích zkoušek</w:t>
      </w:r>
      <w:r>
        <w:rPr>
          <w:rFonts w:eastAsia="Verdana"/>
          <w:b w:val="0"/>
          <w:bCs w:val="0"/>
          <w:iCs w:val="0"/>
        </w:rPr>
        <w:t xml:space="preserve">: </w:t>
      </w:r>
      <w:r>
        <w:rPr>
          <w:rFonts w:eastAsia="Verdana"/>
          <w:bCs w:val="0"/>
          <w:iCs w:val="0"/>
        </w:rPr>
        <w:t>2</w:t>
      </w:r>
      <w:r w:rsidRPr="009B5A58">
        <w:rPr>
          <w:rFonts w:eastAsia="Verdana"/>
          <w:bCs w:val="0"/>
          <w:iCs w:val="0"/>
        </w:rPr>
        <w:t xml:space="preserve"> ks</w:t>
      </w:r>
      <w:r>
        <w:t>.</w:t>
      </w:r>
      <w:r w:rsidRPr="000973FF">
        <w:t xml:space="preserve">  </w:t>
      </w:r>
    </w:p>
    <w:p w14:paraId="5C8CB005" w14:textId="7203A944" w:rsidR="00620803" w:rsidRPr="00B42F9A" w:rsidRDefault="00936C98" w:rsidP="009F2679">
      <w:pPr>
        <w:pStyle w:val="Normlnlnek"/>
        <w:numPr>
          <w:ilvl w:val="0"/>
          <w:numId w:val="24"/>
        </w:numPr>
        <w:suppressAutoHyphens/>
        <w:ind w:left="2552"/>
        <w:rPr>
          <w:b w:val="0"/>
          <w:bCs w:val="0"/>
        </w:rPr>
      </w:pPr>
      <w:r>
        <w:rPr>
          <w:rFonts w:eastAsia="Verdana"/>
          <w:b w:val="0"/>
          <w:bCs w:val="0"/>
          <w:iCs w:val="0"/>
        </w:rPr>
        <w:t xml:space="preserve">1 </w:t>
      </w:r>
      <w:r w:rsidR="000973FF" w:rsidRPr="009B5A58">
        <w:rPr>
          <w:rFonts w:eastAsia="Verdana"/>
          <w:b w:val="0"/>
          <w:bCs w:val="0"/>
          <w:iCs w:val="0"/>
        </w:rPr>
        <w:t>akreditovan</w:t>
      </w:r>
      <w:r w:rsidR="00B42F9A">
        <w:rPr>
          <w:rFonts w:eastAsia="Verdana"/>
          <w:b w:val="0"/>
          <w:bCs w:val="0"/>
          <w:iCs w:val="0"/>
        </w:rPr>
        <w:t>á</w:t>
      </w:r>
      <w:r w:rsidR="000973FF" w:rsidRPr="009B5A58">
        <w:rPr>
          <w:rFonts w:eastAsia="Verdana"/>
          <w:b w:val="0"/>
          <w:bCs w:val="0"/>
          <w:iCs w:val="0"/>
        </w:rPr>
        <w:t xml:space="preserve"> laboratoř mechaniky zemin a hornin</w:t>
      </w:r>
      <w:r w:rsidR="004A6DFD">
        <w:rPr>
          <w:rFonts w:eastAsia="Verdana"/>
          <w:b w:val="0"/>
          <w:bCs w:val="0"/>
          <w:iCs w:val="0"/>
        </w:rPr>
        <w:t>.</w:t>
      </w:r>
      <w:r w:rsidR="00620803">
        <w:rPr>
          <w:rFonts w:eastAsia="Verdana"/>
          <w:b w:val="0"/>
          <w:bCs w:val="0"/>
          <w:iCs w:val="0"/>
        </w:rPr>
        <w:t xml:space="preserve"> Výsledky zkoušek vykonané v této laboratoři budou předloženy nejpozději do:</w:t>
      </w:r>
    </w:p>
    <w:p w14:paraId="33D66B1A" w14:textId="10DB28A2" w:rsidR="00966D11" w:rsidRDefault="00620803" w:rsidP="00B42F9A">
      <w:pPr>
        <w:pStyle w:val="Normlnlnek"/>
        <w:numPr>
          <w:ilvl w:val="0"/>
          <w:numId w:val="16"/>
        </w:numPr>
        <w:suppressAutoHyphens/>
        <w:rPr>
          <w:rFonts w:eastAsia="Verdana"/>
          <w:b w:val="0"/>
          <w:bCs w:val="0"/>
          <w:iCs w:val="0"/>
        </w:rPr>
      </w:pPr>
      <w:r>
        <w:rPr>
          <w:rFonts w:eastAsia="Verdana"/>
          <w:b w:val="0"/>
          <w:bCs w:val="0"/>
          <w:iCs w:val="0"/>
        </w:rPr>
        <w:lastRenderedPageBreak/>
        <w:t>7 dnů u zkoušek základní klasifikační rozbory, stanovení propustnosti, prostý tlak,  technologické rozbory, rozbor vody</w:t>
      </w:r>
    </w:p>
    <w:p w14:paraId="42B28879" w14:textId="007071EE" w:rsidR="00620803" w:rsidRDefault="00620803" w:rsidP="00B42F9A">
      <w:pPr>
        <w:pStyle w:val="Normlnodstavec"/>
        <w:numPr>
          <w:ilvl w:val="0"/>
          <w:numId w:val="16"/>
        </w:numPr>
      </w:pPr>
      <w:r>
        <w:t>14 d</w:t>
      </w:r>
      <w:r w:rsidR="004565B5">
        <w:t>n</w:t>
      </w:r>
      <w:r>
        <w:t>ů u zkoušek vzorků stlačitelnosti, stanovení bobtnacích tlaků, krabicový smyk, agresivita zemin a stanovení obsahu jílových materiálů</w:t>
      </w:r>
    </w:p>
    <w:p w14:paraId="21884ACE" w14:textId="5AF30A81" w:rsidR="00620803" w:rsidRDefault="00620803" w:rsidP="00B42F9A">
      <w:pPr>
        <w:pStyle w:val="Normlnodstavec"/>
        <w:numPr>
          <w:ilvl w:val="0"/>
          <w:numId w:val="16"/>
        </w:numPr>
      </w:pPr>
      <w:r>
        <w:t>21 dnů u triaxiální zkoušky</w:t>
      </w:r>
    </w:p>
    <w:p w14:paraId="411BC1CC" w14:textId="702A97B1" w:rsidR="00620803" w:rsidRPr="00620803" w:rsidRDefault="00620803" w:rsidP="00B42F9A">
      <w:pPr>
        <w:pStyle w:val="Normlnodstavec"/>
        <w:numPr>
          <w:ilvl w:val="0"/>
          <w:numId w:val="0"/>
        </w:numPr>
        <w:ind w:left="2345"/>
      </w:pPr>
      <w:r>
        <w:t>Jestli nebude dodržena tato doba při jednotlivých zkouškach, budou řešeny sankce podle Smlouvy.</w:t>
      </w:r>
    </w:p>
    <w:p w14:paraId="55C0F956" w14:textId="0B2D1CED" w:rsidR="005D636E" w:rsidRPr="002C2967" w:rsidRDefault="00966D11" w:rsidP="00813258">
      <w:pPr>
        <w:pStyle w:val="Normlnlnek"/>
        <w:numPr>
          <w:ilvl w:val="0"/>
          <w:numId w:val="0"/>
        </w:numPr>
        <w:suppressAutoHyphens/>
        <w:ind w:left="1134"/>
        <w:rPr>
          <w:bCs w:val="0"/>
          <w:i/>
          <w:u w:val="single" w:color="394A58"/>
          <w:lang w:eastAsia="cs-CZ"/>
        </w:rPr>
      </w:pPr>
      <w:r w:rsidRPr="00131C7E">
        <w:rPr>
          <w:rFonts w:eastAsia="Verdana"/>
          <w:b w:val="0"/>
          <w:bCs w:val="0"/>
          <w:iCs w:val="0"/>
        </w:rPr>
        <w:t>Dodavatel prokáže splnění</w:t>
      </w:r>
      <w:r>
        <w:rPr>
          <w:rFonts w:eastAsia="Verdana"/>
          <w:b w:val="0"/>
          <w:bCs w:val="0"/>
          <w:iCs w:val="0"/>
        </w:rPr>
        <w:t xml:space="preserve"> výše uvedeného požadavku technické kvalifikace předložením</w:t>
      </w:r>
      <w:r w:rsidR="004A6DFD">
        <w:rPr>
          <w:rFonts w:eastAsia="Verdana"/>
          <w:b w:val="0"/>
          <w:bCs w:val="0"/>
          <w:iCs w:val="0"/>
        </w:rPr>
        <w:t xml:space="preserve"> seznamu </w:t>
      </w:r>
      <w:r w:rsidR="004A6DFD" w:rsidRPr="004A6DFD">
        <w:rPr>
          <w:rFonts w:eastAsia="Verdana"/>
          <w:b w:val="0"/>
          <w:bCs w:val="0"/>
          <w:iCs w:val="0"/>
        </w:rPr>
        <w:t>nástrojů nebo pomůcek, provozních nebo technických zařízení</w:t>
      </w:r>
      <w:r w:rsidR="004A6DFD">
        <w:rPr>
          <w:rFonts w:eastAsia="Verdana"/>
          <w:b w:val="0"/>
          <w:bCs w:val="0"/>
          <w:iCs w:val="0"/>
        </w:rPr>
        <w:t>, ve kterém budou uvedena tec</w:t>
      </w:r>
      <w:r w:rsidR="004A6DFD" w:rsidRPr="002C2967">
        <w:rPr>
          <w:rFonts w:eastAsia="Verdana"/>
          <w:b w:val="0"/>
          <w:bCs w:val="0"/>
          <w:iCs w:val="0"/>
        </w:rPr>
        <w:t>hnická zařízení dle písm. a) – c) v tomto článku Zadávací dokumentace uvedená</w:t>
      </w:r>
      <w:r w:rsidR="00F6278F" w:rsidRPr="002C2967">
        <w:rPr>
          <w:rFonts w:eastAsia="Verdana"/>
          <w:b w:val="0"/>
          <w:bCs w:val="0"/>
          <w:iCs w:val="0"/>
        </w:rPr>
        <w:t xml:space="preserve">, </w:t>
      </w:r>
      <w:r w:rsidR="005D2015">
        <w:rPr>
          <w:rFonts w:eastAsia="Verdana"/>
          <w:b w:val="0"/>
          <w:bCs w:val="0"/>
          <w:iCs w:val="0"/>
        </w:rPr>
        <w:t xml:space="preserve">a jež bude </w:t>
      </w:r>
      <w:r w:rsidR="00F6278F" w:rsidRPr="002C2967">
        <w:rPr>
          <w:rFonts w:eastAsia="Verdana"/>
          <w:b w:val="0"/>
          <w:bCs w:val="0"/>
          <w:iCs w:val="0"/>
        </w:rPr>
        <w:t>zpracovaný v souladu s Přílohou č. 6 této Zadávací dokumentace</w:t>
      </w:r>
      <w:r w:rsidR="004A6DFD" w:rsidRPr="002C2967">
        <w:rPr>
          <w:rFonts w:eastAsia="Verdana"/>
          <w:b w:val="0"/>
          <w:bCs w:val="0"/>
          <w:iCs w:val="0"/>
        </w:rPr>
        <w:t>. Ve vztahu k písm. d) tohoto článku Zadávací dokumentace dodavatel předloží Doklad o akreditaci laboratoře mechaniky zemin dodavatele podle ČSN EN ISO/IEC 17025:2018</w:t>
      </w:r>
      <w:r w:rsidR="00A9787F" w:rsidRPr="002C2967">
        <w:rPr>
          <w:rFonts w:eastAsia="Verdana"/>
          <w:b w:val="0"/>
          <w:bCs w:val="0"/>
          <w:iCs w:val="0"/>
        </w:rPr>
        <w:t xml:space="preserve"> a </w:t>
      </w:r>
      <w:r w:rsidR="000D166D" w:rsidRPr="000D166D">
        <w:rPr>
          <w:rFonts w:eastAsia="Verdana"/>
          <w:b w:val="0"/>
          <w:bCs w:val="0"/>
          <w:iCs w:val="0"/>
        </w:rPr>
        <w:t xml:space="preserve">dokument nepochybně prokazující, že dodavatel je vlastníkem </w:t>
      </w:r>
      <w:r w:rsidR="000D166D">
        <w:rPr>
          <w:rFonts w:eastAsia="Verdana"/>
          <w:b w:val="0"/>
          <w:bCs w:val="0"/>
          <w:iCs w:val="0"/>
        </w:rPr>
        <w:t>laboratoře (</w:t>
      </w:r>
      <w:r w:rsidR="00A9787F" w:rsidRPr="002C2967">
        <w:rPr>
          <w:rFonts w:eastAsia="Verdana"/>
          <w:b w:val="0"/>
          <w:bCs w:val="0"/>
          <w:iCs w:val="0"/>
        </w:rPr>
        <w:t>výpis z příslušného katastru nemovitostí</w:t>
      </w:r>
      <w:r w:rsidR="000D166D">
        <w:rPr>
          <w:rFonts w:eastAsia="Verdana"/>
          <w:b w:val="0"/>
          <w:bCs w:val="0"/>
          <w:iCs w:val="0"/>
        </w:rPr>
        <w:t xml:space="preserve">) </w:t>
      </w:r>
      <w:r w:rsidR="000D166D" w:rsidRPr="000D166D">
        <w:rPr>
          <w:rFonts w:eastAsia="Verdana"/>
          <w:b w:val="0"/>
          <w:bCs w:val="0"/>
          <w:iCs w:val="0"/>
        </w:rPr>
        <w:t xml:space="preserve">nebo </w:t>
      </w:r>
      <w:r w:rsidR="000D166D">
        <w:rPr>
          <w:rFonts w:eastAsia="Verdana"/>
          <w:b w:val="0"/>
          <w:bCs w:val="0"/>
          <w:iCs w:val="0"/>
        </w:rPr>
        <w:t xml:space="preserve">že </w:t>
      </w:r>
      <w:r w:rsidR="000D166D" w:rsidRPr="000D166D">
        <w:rPr>
          <w:rFonts w:eastAsia="Verdana"/>
          <w:b w:val="0"/>
          <w:bCs w:val="0"/>
          <w:iCs w:val="0"/>
        </w:rPr>
        <w:t>má smluvně zajištěno (alespoň smlouvou o smlouvě budoucí) užívání zadavatelem požadovan</w:t>
      </w:r>
      <w:r w:rsidR="00FA6953">
        <w:rPr>
          <w:rFonts w:eastAsia="Verdana"/>
          <w:b w:val="0"/>
          <w:bCs w:val="0"/>
          <w:iCs w:val="0"/>
        </w:rPr>
        <w:t>é laboratoře</w:t>
      </w:r>
      <w:r w:rsidR="000D166D" w:rsidRPr="000D166D">
        <w:rPr>
          <w:rFonts w:eastAsia="Verdana"/>
          <w:b w:val="0"/>
          <w:bCs w:val="0"/>
          <w:iCs w:val="0"/>
        </w:rPr>
        <w:t xml:space="preserve"> s možností využití pro provádění prací, které jsou předmětem této zakázky</w:t>
      </w:r>
      <w:r w:rsidR="004A6DFD" w:rsidRPr="002C2967">
        <w:rPr>
          <w:rFonts w:eastAsia="Verdana"/>
          <w:b w:val="0"/>
          <w:bCs w:val="0"/>
          <w:iCs w:val="0"/>
        </w:rPr>
        <w:t>.</w:t>
      </w:r>
    </w:p>
    <w:p w14:paraId="5A986CBF" w14:textId="77777777" w:rsidR="005D636E" w:rsidRPr="002C2967" w:rsidRDefault="005D636E" w:rsidP="00813258">
      <w:pPr>
        <w:pStyle w:val="Normlnlnek"/>
        <w:suppressAutoHyphens/>
      </w:pPr>
      <w:r w:rsidRPr="002C2967">
        <w:t>Požadavky Zadavatele na způsob zpracování nabídkové ceny:</w:t>
      </w:r>
    </w:p>
    <w:p w14:paraId="2490CC75" w14:textId="77777777" w:rsidR="005D636E" w:rsidRPr="002C2967" w:rsidRDefault="005D636E" w:rsidP="00813258">
      <w:pPr>
        <w:pStyle w:val="Normlnodstavec"/>
        <w:suppressAutoHyphens/>
        <w:rPr>
          <w:b/>
        </w:rPr>
      </w:pPr>
      <w:r w:rsidRPr="002C2967">
        <w:rPr>
          <w:b/>
        </w:rPr>
        <w:t>Způsob zpracování nabídkové ceny</w:t>
      </w:r>
    </w:p>
    <w:p w14:paraId="3736028C" w14:textId="77777777" w:rsidR="005C1A16" w:rsidRPr="002C2967" w:rsidRDefault="005C1A16" w:rsidP="00813258">
      <w:pPr>
        <w:pStyle w:val="podlnek"/>
        <w:suppressAutoHyphens/>
      </w:pPr>
      <w:r w:rsidRPr="002C2967">
        <w:t xml:space="preserve">Nabídkovou cenu </w:t>
      </w:r>
      <w:r w:rsidRPr="002C2967">
        <w:rPr>
          <w:noProof/>
        </w:rPr>
        <w:t>účastník v zadávacím řízení zpracuje v korunách českých a uvede cenu bez DPH (zaokrouhlenou na celé koruny).</w:t>
      </w:r>
    </w:p>
    <w:p w14:paraId="6F9876C6" w14:textId="6D1DBC05" w:rsidR="005C1A16" w:rsidRPr="002C2967" w:rsidRDefault="005C1A16" w:rsidP="00813258">
      <w:pPr>
        <w:pStyle w:val="podlnek"/>
        <w:suppressAutoHyphens/>
        <w:rPr>
          <w:u w:color="394A58"/>
          <w:lang w:eastAsia="cs-CZ"/>
        </w:rPr>
      </w:pPr>
      <w:r w:rsidRPr="002C2967">
        <w:rPr>
          <w:noProof/>
        </w:rPr>
        <w:t xml:space="preserve">Nabídková cena bude zpracovaná formou vyplnění přílohy č. </w:t>
      </w:r>
      <w:r w:rsidR="00F6278F" w:rsidRPr="002C2967">
        <w:rPr>
          <w:noProof/>
        </w:rPr>
        <w:t>1</w:t>
      </w:r>
      <w:r w:rsidRPr="002C2967">
        <w:rPr>
          <w:noProof/>
        </w:rPr>
        <w:t xml:space="preserve"> této zadávací </w:t>
      </w:r>
      <w:r w:rsidRPr="002C2967">
        <w:t>dokumentace.</w:t>
      </w:r>
      <w:r w:rsidRPr="002C2967">
        <w:rPr>
          <w:u w:color="394A58"/>
          <w:lang w:eastAsia="cs-CZ"/>
        </w:rPr>
        <w:t xml:space="preserve"> K účelu výpočtu </w:t>
      </w:r>
      <w:r w:rsidRPr="002C2967">
        <w:rPr>
          <w:b/>
          <w:u w:color="394A58"/>
          <w:lang w:eastAsia="cs-CZ"/>
        </w:rPr>
        <w:t>celkové nabídkové ceny v Kč bez DPH pro účely hodnocení podaných nabídek</w:t>
      </w:r>
      <w:r w:rsidRPr="002C2967">
        <w:rPr>
          <w:u w:color="394A58"/>
          <w:lang w:eastAsia="cs-CZ"/>
        </w:rPr>
        <w:t xml:space="preserve">, je pro účastníky poskytnuta </w:t>
      </w:r>
      <w:r w:rsidR="004E3391">
        <w:rPr>
          <w:u w:color="394A58"/>
          <w:lang w:eastAsia="cs-CZ"/>
        </w:rPr>
        <w:t xml:space="preserve">Příloha č. 4 </w:t>
      </w:r>
      <w:r w:rsidRPr="002C2967">
        <w:rPr>
          <w:u w:color="394A58"/>
          <w:lang w:eastAsia="cs-CZ"/>
        </w:rPr>
        <w:t xml:space="preserve">této ZD. </w:t>
      </w:r>
      <w:r w:rsidRPr="002C2967">
        <w:rPr>
          <w:rFonts w:eastAsia="Times New Roman" w:cs="Times New Roman"/>
          <w:szCs w:val="18"/>
          <w:u w:color="394A58"/>
          <w:lang w:eastAsia="cs-CZ"/>
        </w:rPr>
        <w:t>Za správnost provedení výpočtu celkové nabídkové ceny odpovídá účastník zadávacího řízení.</w:t>
      </w:r>
      <w:r w:rsidR="00506527" w:rsidRPr="002C2967">
        <w:rPr>
          <w:rFonts w:eastAsia="Times New Roman" w:cs="Times New Roman"/>
          <w:szCs w:val="18"/>
          <w:u w:color="394A58"/>
          <w:lang w:eastAsia="cs-CZ"/>
        </w:rPr>
        <w:t xml:space="preserve"> Za účelem výpočtu celkové nabídkové ceny Zadavatel uvádí přepokládaný objem prací</w:t>
      </w:r>
      <w:r w:rsidR="0048072F" w:rsidRPr="002C2967">
        <w:rPr>
          <w:rFonts w:eastAsia="Times New Roman" w:cs="Times New Roman"/>
          <w:szCs w:val="18"/>
          <w:u w:color="394A58"/>
          <w:lang w:eastAsia="cs-CZ"/>
        </w:rPr>
        <w:t xml:space="preserve"> (tzv. nabídkový koš)</w:t>
      </w:r>
      <w:r w:rsidR="008440BF" w:rsidRPr="002C2967">
        <w:rPr>
          <w:rFonts w:eastAsia="Times New Roman" w:cs="Times New Roman"/>
          <w:szCs w:val="18"/>
          <w:u w:color="394A58"/>
          <w:lang w:eastAsia="cs-CZ"/>
        </w:rPr>
        <w:t>. Předpokládaný objem prací slouží pouze pro zpracování celkové nabídkové ceny, skutečný rozsah se však bude odvíjet od samotné realizace každé dílčí veřejné zakázky.</w:t>
      </w:r>
      <w:r w:rsidR="00440800" w:rsidRPr="002C2967">
        <w:rPr>
          <w:rFonts w:eastAsia="Times New Roman" w:cs="Times New Roman"/>
          <w:szCs w:val="18"/>
          <w:u w:color="394A58"/>
          <w:lang w:eastAsia="cs-CZ"/>
        </w:rPr>
        <w:t xml:space="preserve"> </w:t>
      </w:r>
    </w:p>
    <w:p w14:paraId="08A04608" w14:textId="3271E2DB" w:rsidR="005C1A16" w:rsidRPr="002C2967" w:rsidRDefault="005C1A16" w:rsidP="00813258">
      <w:pPr>
        <w:pStyle w:val="podlnek"/>
        <w:suppressAutoHyphens/>
        <w:rPr>
          <w:noProof/>
        </w:rPr>
      </w:pPr>
      <w:r w:rsidRPr="002C2967">
        <w:rPr>
          <w:noProof/>
        </w:rPr>
        <w:t xml:space="preserve">Jednotková cena nabídnutá účastníkem pro každou jednotlivou položku práce/službu bude pokrývat veškeré náklady nezbytné k řádné realizaci prací/služeb v dílčích veřejných zakázkách dle všech podmínek rámcové dohody, jejíž závazný návrh je uveden jako příloha č. </w:t>
      </w:r>
      <w:r w:rsidR="00F6278F" w:rsidRPr="002C2967">
        <w:rPr>
          <w:noProof/>
        </w:rPr>
        <w:t>1</w:t>
      </w:r>
      <w:r w:rsidRPr="002C2967">
        <w:rPr>
          <w:noProof/>
        </w:rPr>
        <w:t xml:space="preserve"> této zadávací dokumentace. Účastník v zadávacím řízení musí ve své nabídkové ceně zhodnotit veškerá rizika, a to včetně inflačního vývoje pro období trvání rámcové dohody.</w:t>
      </w:r>
    </w:p>
    <w:p w14:paraId="6C31AEA6" w14:textId="16679990" w:rsidR="005C1A16" w:rsidRPr="002C2967" w:rsidRDefault="005C1A16" w:rsidP="00813258">
      <w:pPr>
        <w:pStyle w:val="podlnek"/>
        <w:suppressAutoHyphens/>
        <w:rPr>
          <w:rFonts w:eastAsia="Times New Roman"/>
          <w:u w:color="394A58"/>
          <w:lang w:eastAsia="cs-CZ"/>
        </w:rPr>
      </w:pPr>
      <w:r w:rsidRPr="002C2967">
        <w:rPr>
          <w:noProof/>
        </w:rPr>
        <w:t>Zadavatel nepřipouští překročení jednotkových cen v dílčích veřejných zakázkách.</w:t>
      </w:r>
    </w:p>
    <w:p w14:paraId="5EEC2A71" w14:textId="7627928D" w:rsidR="005C1A16" w:rsidRPr="002C2967" w:rsidRDefault="005C1A16" w:rsidP="00813258">
      <w:pPr>
        <w:pStyle w:val="podlnek"/>
        <w:suppressAutoHyphens/>
        <w:rPr>
          <w:rFonts w:eastAsia="Times New Roman"/>
          <w:u w:color="394A58"/>
          <w:lang w:eastAsia="cs-CZ"/>
        </w:rPr>
      </w:pPr>
      <w:r w:rsidRPr="002C2967">
        <w:rPr>
          <w:noProof/>
        </w:rPr>
        <w:t xml:space="preserve">Zadavatel rovněž požaduje, aby účastník uvedl jednotké ceny pro každou jednotlivou položku práce/službu v příloze č. </w:t>
      </w:r>
      <w:r w:rsidR="00F6278F" w:rsidRPr="002C2967">
        <w:rPr>
          <w:noProof/>
        </w:rPr>
        <w:t>3</w:t>
      </w:r>
      <w:r w:rsidRPr="002C2967">
        <w:rPr>
          <w:noProof/>
        </w:rPr>
        <w:t xml:space="preserve"> závazného vzoru rámcové dohody, který je přílohou č. </w:t>
      </w:r>
      <w:r w:rsidR="00F6278F" w:rsidRPr="002C2967">
        <w:rPr>
          <w:noProof/>
        </w:rPr>
        <w:t xml:space="preserve">8 </w:t>
      </w:r>
      <w:r w:rsidRPr="002C2967">
        <w:rPr>
          <w:noProof/>
        </w:rPr>
        <w:t xml:space="preserve">této ZD. </w:t>
      </w:r>
    </w:p>
    <w:p w14:paraId="4DB75753" w14:textId="77777777" w:rsidR="005D636E" w:rsidRPr="002C2967" w:rsidRDefault="005D636E" w:rsidP="00813258">
      <w:pPr>
        <w:pStyle w:val="Normlnodstavec"/>
        <w:suppressAutoHyphens/>
        <w:rPr>
          <w:b/>
        </w:rPr>
      </w:pPr>
      <w:r w:rsidRPr="002C2967">
        <w:rPr>
          <w:b/>
        </w:rPr>
        <w:lastRenderedPageBreak/>
        <w:t>Mimořádně nízká nabídková cena</w:t>
      </w:r>
    </w:p>
    <w:p w14:paraId="0D9DF33B" w14:textId="77777777" w:rsidR="005D636E" w:rsidRPr="005D636E" w:rsidRDefault="005D636E" w:rsidP="00813258">
      <w:pPr>
        <w:keepNext/>
        <w:keepLines/>
        <w:suppressAutoHyphens/>
        <w:spacing w:after="0" w:line="264" w:lineRule="auto"/>
        <w:ind w:left="709"/>
        <w:contextualSpacing/>
        <w:jc w:val="both"/>
        <w:rPr>
          <w:rFonts w:eastAsia="Verdana" w:cs="Times New Roman"/>
          <w:szCs w:val="18"/>
        </w:rPr>
      </w:pPr>
      <w:r w:rsidRPr="005D636E">
        <w:rPr>
          <w:rFonts w:eastAsia="Verdana" w:cs="Times New Roman"/>
          <w:szCs w:val="18"/>
        </w:rPr>
        <w:t xml:space="preserve">V souladu s § 113 ZZVZ posoudí Zadavatel mimořádně nízké nabídkové ceny před odesláním oznámení o výběru dodavatele. Zadavatel požádá účastníka zadávacího řízení o písemné zdůvodnění způsobu stanovení mimořádně nízké nabídkové ceny, bude-li tato v jeho nabídce identifikována. Žádost o zdůvodnění mimořádně nízké nabídkové ceny se považuje za žádost podle § 46 ZZVZ, lze ji doplňovat a vznést opakovaně. </w:t>
      </w:r>
    </w:p>
    <w:p w14:paraId="05E4DE2B" w14:textId="719ABA7A" w:rsidR="00477261" w:rsidRPr="00CD5D36" w:rsidRDefault="00477261" w:rsidP="00813258">
      <w:pPr>
        <w:pStyle w:val="Normlnlnek"/>
        <w:suppressAutoHyphens/>
        <w:ind w:left="426" w:hanging="426"/>
        <w:rPr>
          <w:rFonts w:eastAsia="Verdana"/>
          <w:noProof/>
        </w:rPr>
      </w:pPr>
      <w:r w:rsidRPr="00FA4857">
        <w:t>Požadavky</w:t>
      </w:r>
      <w:r w:rsidRPr="003F0B71">
        <w:t xml:space="preserve"> Zadavatele na zpracování nabíd</w:t>
      </w:r>
      <w:r w:rsidR="00CD5D36">
        <w:t xml:space="preserve">ek, </w:t>
      </w:r>
      <w:r w:rsidR="00CD5D36">
        <w:rPr>
          <w:rFonts w:eastAsia="Verdana"/>
          <w:noProof/>
        </w:rPr>
        <w:t>z</w:t>
      </w:r>
      <w:r w:rsidR="00CD5D36" w:rsidRPr="005D636E">
        <w:rPr>
          <w:rFonts w:eastAsia="Verdana"/>
          <w:noProof/>
        </w:rPr>
        <w:t>působ podání nabídek</w:t>
      </w:r>
      <w:r w:rsidR="00CD5D36">
        <w:rPr>
          <w:rFonts w:eastAsia="Verdana"/>
          <w:noProof/>
        </w:rPr>
        <w:t xml:space="preserve"> a otevírání nabídek</w:t>
      </w:r>
    </w:p>
    <w:p w14:paraId="0B9539FF" w14:textId="77777777" w:rsidR="00CD5D36" w:rsidRPr="005D636E" w:rsidRDefault="00CD5D36" w:rsidP="00813258">
      <w:pPr>
        <w:pStyle w:val="Normlnodstavec"/>
        <w:suppressAutoHyphens/>
        <w:ind w:left="851" w:hanging="567"/>
      </w:pPr>
      <w:bookmarkStart w:id="45" w:name="EZAK"/>
      <w:r w:rsidRPr="005D636E">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w:t>
      </w:r>
      <w:hyperlink r:id="rId13" w:history="1">
        <w:r w:rsidRPr="005D636E">
          <w:rPr>
            <w:color w:val="0563C1"/>
            <w:u w:val="single"/>
          </w:rPr>
          <w:t>https://zakazky.</w:t>
        </w:r>
        <w:r>
          <w:rPr>
            <w:color w:val="0563C1"/>
            <w:u w:val="single"/>
          </w:rPr>
          <w:t>spravazeleznic</w:t>
        </w:r>
        <w:r w:rsidRPr="005D636E">
          <w:rPr>
            <w:color w:val="0563C1"/>
            <w:u w:val="single"/>
          </w:rPr>
          <w:t>.cz/manual.html</w:t>
        </w:r>
      </w:hyperlink>
      <w:r w:rsidRPr="005D636E">
        <w:t>.</w:t>
      </w:r>
      <w:bookmarkEnd w:id="45"/>
      <w:r w:rsidRPr="005D636E">
        <w:t xml:space="preserve"> </w:t>
      </w:r>
    </w:p>
    <w:p w14:paraId="76DEA69A" w14:textId="77777777" w:rsidR="00CD5D36" w:rsidRDefault="00CD5D36" w:rsidP="00813258">
      <w:pPr>
        <w:pStyle w:val="Normlnodstavec"/>
        <w:suppressAutoHyphens/>
        <w:ind w:left="851" w:hanging="567"/>
      </w:pPr>
      <w:r w:rsidRPr="005D636E">
        <w:t>Pro tyto účely a v souladu se ZZVZ systém vyžaduje registraci účastníků a elektronický podpis založený na kvalifikovaném certifikátu. Podáním nabídky účastník se stanovenou formou komunikace a doručování souhlasí a zavazuje se poskytnout veškerou nezbytnou součinnost, zejména provést registraci v elektronickém nástroji E-ZAK a pravidelně kontrolovat doručené zprávy.</w:t>
      </w:r>
    </w:p>
    <w:p w14:paraId="56AA6046" w14:textId="30B6CA9E" w:rsidR="00CD5D36" w:rsidRPr="002C2967" w:rsidRDefault="00CD5D36" w:rsidP="00813258">
      <w:pPr>
        <w:pStyle w:val="Normlnodstavec"/>
        <w:suppressAutoHyphens/>
        <w:ind w:left="851" w:hanging="567"/>
      </w:pPr>
      <w:r>
        <w:t>Ú</w:t>
      </w:r>
      <w:r w:rsidRPr="000553D1">
        <w:t xml:space="preserve">častník je povinen přiložit ke své nabídce čestné prohlášení o tom, že v souvislosti se zadávacím řízením </w:t>
      </w:r>
      <w:r w:rsidRPr="00490A65">
        <w:t>na předmětnou veřejnou zakázku</w:t>
      </w:r>
      <w:r w:rsidRPr="000553D1">
        <w:t xml:space="preserve"> neuzavřel a neuzavře s jinými osobami zakázanou dohodu ve smyslu zákona č. 143/2001 Sb., o ochraně hospodářské soutěže a o změně některých zákonů (zákon o ochraně hospodářské soutěže), ve znění pozdějších předpisů. </w:t>
      </w:r>
      <w:r>
        <w:t>Vzor čestného prohlášení je upraven jako</w:t>
      </w:r>
      <w:r w:rsidRPr="000553D1">
        <w:t xml:space="preserve"> </w:t>
      </w:r>
      <w:r w:rsidRPr="002C2967">
        <w:fldChar w:fldCharType="begin"/>
      </w:r>
      <w:r w:rsidRPr="002C2967">
        <w:instrText xml:space="preserve"> REF _Ref61562524 \r \h  \* MERGEFORMAT </w:instrText>
      </w:r>
      <w:r w:rsidRPr="002C2967">
        <w:fldChar w:fldCharType="separate"/>
      </w:r>
      <w:r w:rsidR="00C50822">
        <w:t>Příloha č. 7</w:t>
      </w:r>
      <w:r w:rsidRPr="002C2967">
        <w:fldChar w:fldCharType="end"/>
      </w:r>
      <w:r w:rsidRPr="002C2967">
        <w:t xml:space="preserve"> této Zadávací dokumentace.</w:t>
      </w:r>
    </w:p>
    <w:p w14:paraId="613C40DC" w14:textId="77777777" w:rsidR="00CD5D36" w:rsidRPr="002C2967" w:rsidRDefault="00CD5D36" w:rsidP="00813258">
      <w:pPr>
        <w:pStyle w:val="Normlnodstavec"/>
        <w:suppressAutoHyphens/>
        <w:ind w:left="851" w:hanging="567"/>
      </w:pPr>
      <w:r w:rsidRPr="002C2967">
        <w:t xml:space="preserve">Pro zpracování nabídky Zadavatel doporučuje níže uvedené řazení dokladů a dokumentů: </w:t>
      </w:r>
    </w:p>
    <w:p w14:paraId="38E1D58E" w14:textId="2C487E99" w:rsidR="00FC59C6" w:rsidRPr="002C2967" w:rsidRDefault="00FC59C6" w:rsidP="001C0415">
      <w:pPr>
        <w:pStyle w:val="Odstavecseseznamem"/>
        <w:keepNext/>
        <w:keepLines/>
        <w:numPr>
          <w:ilvl w:val="0"/>
          <w:numId w:val="38"/>
        </w:numPr>
        <w:suppressAutoHyphens/>
        <w:spacing w:line="264" w:lineRule="auto"/>
        <w:contextualSpacing w:val="0"/>
        <w:rPr>
          <w:rFonts w:eastAsia="Verdana" w:cs="Times New Roman"/>
          <w:szCs w:val="18"/>
        </w:rPr>
      </w:pPr>
      <w:r w:rsidRPr="002C2967">
        <w:rPr>
          <w:rFonts w:eastAsia="Verdana" w:cs="Times New Roman"/>
          <w:szCs w:val="18"/>
        </w:rPr>
        <w:t xml:space="preserve">Identifikační </w:t>
      </w:r>
      <w:r w:rsidRPr="002C2967">
        <w:rPr>
          <w:noProof/>
        </w:rPr>
        <w:t>údaje účastníka dle § 28 odst. 1 písm. g) Zákona.</w:t>
      </w:r>
    </w:p>
    <w:p w14:paraId="5F91132F" w14:textId="007F9C0C" w:rsidR="00CD5D36" w:rsidRPr="002C2967" w:rsidRDefault="00CD5D36" w:rsidP="001C0415">
      <w:pPr>
        <w:pStyle w:val="Odstavecseseznamem"/>
        <w:keepNext/>
        <w:keepLines/>
        <w:numPr>
          <w:ilvl w:val="0"/>
          <w:numId w:val="38"/>
        </w:numPr>
        <w:suppressAutoHyphens/>
        <w:spacing w:line="264" w:lineRule="auto"/>
        <w:contextualSpacing w:val="0"/>
        <w:rPr>
          <w:rFonts w:eastAsia="Verdana" w:cs="Times New Roman"/>
          <w:szCs w:val="18"/>
        </w:rPr>
      </w:pPr>
      <w:r w:rsidRPr="002C2967">
        <w:rPr>
          <w:rFonts w:eastAsia="Verdana" w:cs="Times New Roman"/>
          <w:szCs w:val="18"/>
        </w:rPr>
        <w:t>Obsah nabídky</w:t>
      </w:r>
      <w:r w:rsidR="00FC59C6" w:rsidRPr="002C2967">
        <w:rPr>
          <w:rFonts w:eastAsia="Verdana" w:cs="Times New Roman"/>
          <w:szCs w:val="18"/>
        </w:rPr>
        <w:t>.</w:t>
      </w:r>
    </w:p>
    <w:p w14:paraId="2BC6B0F6" w14:textId="41A89D35" w:rsidR="00FC59C6" w:rsidRPr="002C2967" w:rsidRDefault="00FC59C6" w:rsidP="001C0415">
      <w:pPr>
        <w:pStyle w:val="Odstavecseseznamem"/>
        <w:keepNext/>
        <w:keepLines/>
        <w:numPr>
          <w:ilvl w:val="0"/>
          <w:numId w:val="38"/>
        </w:numPr>
        <w:suppressAutoHyphens/>
        <w:spacing w:line="264" w:lineRule="auto"/>
        <w:contextualSpacing w:val="0"/>
        <w:rPr>
          <w:rFonts w:eastAsia="Verdana" w:cs="Times New Roman"/>
          <w:szCs w:val="18"/>
        </w:rPr>
      </w:pPr>
      <w:r w:rsidRPr="002C2967">
        <w:rPr>
          <w:rFonts w:eastAsia="Verdana" w:cs="Times New Roman"/>
          <w:szCs w:val="18"/>
        </w:rPr>
        <w:t>Cenová nabídka zpracovaná v souladu s přílohou č. 1 Zadávací dokumentace.</w:t>
      </w:r>
    </w:p>
    <w:p w14:paraId="378F51E7" w14:textId="77777777" w:rsidR="00CD5D36" w:rsidRPr="002C2967" w:rsidRDefault="00CD5D36" w:rsidP="001C0415">
      <w:pPr>
        <w:pStyle w:val="Odstavecseseznamem"/>
        <w:keepNext/>
        <w:keepLines/>
        <w:numPr>
          <w:ilvl w:val="0"/>
          <w:numId w:val="38"/>
        </w:numPr>
        <w:suppressAutoHyphens/>
        <w:spacing w:line="264" w:lineRule="auto"/>
        <w:contextualSpacing w:val="0"/>
        <w:rPr>
          <w:rFonts w:eastAsia="Verdana" w:cs="Times New Roman"/>
          <w:szCs w:val="18"/>
        </w:rPr>
      </w:pPr>
      <w:r w:rsidRPr="002C2967">
        <w:t>Čestné prohlášení ve vztahu k zakázaným dohodám.</w:t>
      </w:r>
    </w:p>
    <w:p w14:paraId="5F77B361" w14:textId="3A5E8B3A" w:rsidR="00FC59C6" w:rsidRPr="002C2967" w:rsidRDefault="00FC59C6" w:rsidP="001C0415">
      <w:pPr>
        <w:pStyle w:val="Odstavecseseznamem"/>
        <w:keepNext/>
        <w:keepLines/>
        <w:numPr>
          <w:ilvl w:val="0"/>
          <w:numId w:val="38"/>
        </w:numPr>
        <w:suppressAutoHyphens/>
        <w:spacing w:line="264" w:lineRule="auto"/>
        <w:contextualSpacing w:val="0"/>
        <w:rPr>
          <w:rFonts w:eastAsia="Verdana" w:cs="Times New Roman"/>
          <w:szCs w:val="18"/>
        </w:rPr>
      </w:pPr>
      <w:r w:rsidRPr="002C2967">
        <w:rPr>
          <w:noProof/>
        </w:rPr>
        <w:t>Doklady o prokázání kvalifikace v rozsahu požadovaném zadávací dokumentací, zejména:</w:t>
      </w:r>
    </w:p>
    <w:p w14:paraId="1045E044" w14:textId="0E2980B6" w:rsidR="00CD5D36" w:rsidRPr="002C2967" w:rsidRDefault="00CD5D36" w:rsidP="001C0415">
      <w:pPr>
        <w:pStyle w:val="Odstavecseseznamem"/>
        <w:keepNext/>
        <w:keepLines/>
        <w:numPr>
          <w:ilvl w:val="1"/>
          <w:numId w:val="38"/>
        </w:numPr>
        <w:suppressAutoHyphens/>
        <w:spacing w:line="264" w:lineRule="auto"/>
        <w:contextualSpacing w:val="0"/>
        <w:rPr>
          <w:rFonts w:eastAsia="Verdana" w:cs="Times New Roman"/>
          <w:szCs w:val="18"/>
        </w:rPr>
      </w:pPr>
      <w:r w:rsidRPr="002C2967">
        <w:rPr>
          <w:rFonts w:eastAsia="Verdana" w:cs="Times New Roman"/>
          <w:szCs w:val="18"/>
        </w:rPr>
        <w:t>Doklady prokazující splnění základní způsobilosti.</w:t>
      </w:r>
    </w:p>
    <w:p w14:paraId="63B93FE8" w14:textId="77777777" w:rsidR="00CD5D36" w:rsidRPr="002C2967" w:rsidRDefault="00CD5D36" w:rsidP="001C0415">
      <w:pPr>
        <w:pStyle w:val="Odstavecseseznamem"/>
        <w:keepNext/>
        <w:keepLines/>
        <w:numPr>
          <w:ilvl w:val="1"/>
          <w:numId w:val="38"/>
        </w:numPr>
        <w:suppressAutoHyphens/>
        <w:spacing w:line="264" w:lineRule="auto"/>
        <w:contextualSpacing w:val="0"/>
        <w:rPr>
          <w:rFonts w:eastAsia="Verdana" w:cs="Times New Roman"/>
          <w:szCs w:val="18"/>
        </w:rPr>
      </w:pPr>
      <w:r w:rsidRPr="002C2967">
        <w:rPr>
          <w:rFonts w:eastAsia="Verdana" w:cs="Times New Roman"/>
          <w:szCs w:val="18"/>
        </w:rPr>
        <w:t>Doklady prokazující splnění profesní způsobilosti.</w:t>
      </w:r>
    </w:p>
    <w:p w14:paraId="2045773A" w14:textId="77777777" w:rsidR="00CD5D36" w:rsidRPr="002C2967" w:rsidRDefault="00CD5D36" w:rsidP="001C0415">
      <w:pPr>
        <w:pStyle w:val="Odstavecseseznamem"/>
        <w:keepNext/>
        <w:keepLines/>
        <w:numPr>
          <w:ilvl w:val="1"/>
          <w:numId w:val="38"/>
        </w:numPr>
        <w:suppressAutoHyphens/>
        <w:spacing w:line="264" w:lineRule="auto"/>
        <w:contextualSpacing w:val="0"/>
        <w:rPr>
          <w:rFonts w:eastAsia="Verdana" w:cs="Times New Roman"/>
          <w:szCs w:val="18"/>
        </w:rPr>
      </w:pPr>
      <w:r w:rsidRPr="002C2967">
        <w:rPr>
          <w:rFonts w:eastAsia="Verdana" w:cs="Times New Roman"/>
          <w:szCs w:val="18"/>
        </w:rPr>
        <w:t>Doklady prokazující splnění technické kvalifikace.</w:t>
      </w:r>
    </w:p>
    <w:p w14:paraId="15900BE7" w14:textId="35A082FA" w:rsidR="00FC59C6" w:rsidRDefault="00FC59C6" w:rsidP="001C0415">
      <w:pPr>
        <w:pStyle w:val="Odstavecseseznamem"/>
        <w:keepNext/>
        <w:keepLines/>
        <w:numPr>
          <w:ilvl w:val="0"/>
          <w:numId w:val="38"/>
        </w:numPr>
        <w:suppressAutoHyphens/>
        <w:spacing w:before="0" w:line="264" w:lineRule="auto"/>
        <w:contextualSpacing w:val="0"/>
        <w:rPr>
          <w:noProof/>
        </w:rPr>
      </w:pPr>
      <w:r w:rsidRPr="002C2967">
        <w:rPr>
          <w:noProof/>
        </w:rPr>
        <w:t xml:space="preserve">Závazné znění rámcové dohody, které tvoří přílohu č. </w:t>
      </w:r>
      <w:r w:rsidR="00F6278F" w:rsidRPr="002C2967">
        <w:rPr>
          <w:noProof/>
        </w:rPr>
        <w:t>8</w:t>
      </w:r>
      <w:r w:rsidRPr="002C2967">
        <w:rPr>
          <w:noProof/>
        </w:rPr>
        <w:t xml:space="preserve"> této Zadávací dokumentace v souladu s podmínkami uvedenými v čl. </w:t>
      </w:r>
      <w:r w:rsidR="002E5CDC" w:rsidRPr="002C2967">
        <w:rPr>
          <w:noProof/>
        </w:rPr>
        <w:t>19</w:t>
      </w:r>
      <w:r w:rsidRPr="002C2967">
        <w:rPr>
          <w:noProof/>
        </w:rPr>
        <w:t xml:space="preserve"> a jeho podbodů této Zadávací dokumentace. V rámci nabídky účastníka je třeba doložit tyto přílohy závazného návrhu rámcové</w:t>
      </w:r>
      <w:r w:rsidRPr="00527ADD">
        <w:rPr>
          <w:noProof/>
        </w:rPr>
        <w:t xml:space="preserve"> dohody:</w:t>
      </w:r>
    </w:p>
    <w:p w14:paraId="7B926082" w14:textId="09DF869A" w:rsidR="002E5CDC" w:rsidRPr="008D43AF" w:rsidRDefault="002E5CDC" w:rsidP="001C0415">
      <w:pPr>
        <w:pStyle w:val="Odstavecseseznamem"/>
        <w:keepNext/>
        <w:keepLines/>
        <w:numPr>
          <w:ilvl w:val="1"/>
          <w:numId w:val="38"/>
        </w:numPr>
        <w:suppressAutoHyphens/>
        <w:spacing w:before="0" w:line="264" w:lineRule="auto"/>
        <w:ind w:left="3402"/>
        <w:contextualSpacing w:val="0"/>
        <w:rPr>
          <w:noProof/>
        </w:rPr>
      </w:pPr>
      <w:r>
        <w:rPr>
          <w:noProof/>
        </w:rPr>
        <w:lastRenderedPageBreak/>
        <w:t xml:space="preserve">Příloha č. </w:t>
      </w:r>
      <w:r w:rsidR="008D43AF">
        <w:rPr>
          <w:noProof/>
        </w:rPr>
        <w:t xml:space="preserve">3 Rámcové dohody - </w:t>
      </w:r>
      <w:r w:rsidR="008D43AF" w:rsidRPr="008D43AF">
        <w:rPr>
          <w:rFonts w:cstheme="minorHAnsi"/>
          <w:szCs w:val="18"/>
        </w:rPr>
        <w:t xml:space="preserve">Jednotkový ceník činností prováděných Zhotoviteli při realizaci Díla </w:t>
      </w:r>
      <w:r w:rsidR="0048072F">
        <w:rPr>
          <w:rFonts w:cstheme="minorHAnsi"/>
          <w:szCs w:val="18"/>
        </w:rPr>
        <w:t xml:space="preserve">a Služeb </w:t>
      </w:r>
      <w:r w:rsidR="008D43AF" w:rsidRPr="008D43AF">
        <w:rPr>
          <w:rFonts w:cstheme="minorHAnsi"/>
          <w:szCs w:val="18"/>
        </w:rPr>
        <w:t>– Výkaz výměr</w:t>
      </w:r>
      <w:r w:rsidR="008D43AF">
        <w:rPr>
          <w:rFonts w:cstheme="minorHAnsi"/>
          <w:szCs w:val="18"/>
        </w:rPr>
        <w:t>.</w:t>
      </w:r>
    </w:p>
    <w:p w14:paraId="238D4F69" w14:textId="49BD7DA3" w:rsidR="008D43AF" w:rsidRPr="00F85F38" w:rsidRDefault="008D43AF" w:rsidP="001C0415">
      <w:pPr>
        <w:pStyle w:val="Odstavecseseznamem"/>
        <w:keepNext/>
        <w:keepLines/>
        <w:numPr>
          <w:ilvl w:val="1"/>
          <w:numId w:val="38"/>
        </w:numPr>
        <w:suppressAutoHyphens/>
        <w:spacing w:before="0" w:line="264" w:lineRule="auto"/>
        <w:ind w:left="3402"/>
        <w:contextualSpacing w:val="0"/>
        <w:rPr>
          <w:noProof/>
        </w:rPr>
      </w:pPr>
      <w:r>
        <w:rPr>
          <w:rFonts w:cstheme="minorHAnsi"/>
          <w:szCs w:val="18"/>
        </w:rPr>
        <w:t>Příloha č. 4 Rámcové dohody – Seznam poddodavatelů.</w:t>
      </w:r>
    </w:p>
    <w:p w14:paraId="54F8A1F4" w14:textId="4CD05177" w:rsidR="00F85F38" w:rsidRPr="00A9787F" w:rsidRDefault="00F85F38" w:rsidP="001C0415">
      <w:pPr>
        <w:pStyle w:val="Odstavecseseznamem"/>
        <w:keepNext/>
        <w:keepLines/>
        <w:numPr>
          <w:ilvl w:val="1"/>
          <w:numId w:val="38"/>
        </w:numPr>
        <w:suppressAutoHyphens/>
        <w:spacing w:before="0" w:line="264" w:lineRule="auto"/>
        <w:ind w:left="3402"/>
        <w:contextualSpacing w:val="0"/>
        <w:rPr>
          <w:noProof/>
        </w:rPr>
      </w:pPr>
      <w:r w:rsidRPr="00A9787F">
        <w:rPr>
          <w:rFonts w:cstheme="minorHAnsi"/>
          <w:szCs w:val="18"/>
        </w:rPr>
        <w:t>Příloha č. 8 Rámcové dohody – Oprávněné osoby.</w:t>
      </w:r>
    </w:p>
    <w:p w14:paraId="6437BF94" w14:textId="6ED22F66" w:rsidR="008D43AF" w:rsidRDefault="008D43AF" w:rsidP="001C0415">
      <w:pPr>
        <w:pStyle w:val="Odstavecseseznamem"/>
        <w:keepNext/>
        <w:keepLines/>
        <w:numPr>
          <w:ilvl w:val="1"/>
          <w:numId w:val="38"/>
        </w:numPr>
        <w:suppressAutoHyphens/>
        <w:spacing w:before="0" w:line="264" w:lineRule="auto"/>
        <w:ind w:left="3402"/>
        <w:contextualSpacing w:val="0"/>
        <w:rPr>
          <w:noProof/>
        </w:rPr>
      </w:pPr>
      <w:r>
        <w:rPr>
          <w:rFonts w:cstheme="minorHAnsi"/>
          <w:szCs w:val="18"/>
        </w:rPr>
        <w:t>Příloha č. 9 Rámcové dohody – Zmocnění vedoucího Zhotovitele</w:t>
      </w:r>
      <w:r w:rsidR="00F85F38">
        <w:rPr>
          <w:rFonts w:cstheme="minorHAnsi"/>
          <w:szCs w:val="18"/>
        </w:rPr>
        <w:t>.</w:t>
      </w:r>
    </w:p>
    <w:p w14:paraId="353779D0" w14:textId="1AF2198F" w:rsidR="002E5CDC" w:rsidRDefault="002E5CDC" w:rsidP="001C0415">
      <w:pPr>
        <w:pStyle w:val="Odstavecseseznamem"/>
        <w:keepNext/>
        <w:keepLines/>
        <w:numPr>
          <w:ilvl w:val="0"/>
          <w:numId w:val="38"/>
        </w:numPr>
        <w:suppressAutoHyphens/>
        <w:spacing w:before="0" w:line="264" w:lineRule="auto"/>
        <w:contextualSpacing w:val="0"/>
        <w:rPr>
          <w:noProof/>
        </w:rPr>
      </w:pPr>
      <w:r>
        <w:rPr>
          <w:noProof/>
        </w:rPr>
        <w:t>Čestné prohlášení ve vztahu k registru smluv – je-li využito.</w:t>
      </w:r>
    </w:p>
    <w:p w14:paraId="58100676" w14:textId="1CB54EB3" w:rsidR="00FC59C6" w:rsidRPr="002E5CDC" w:rsidRDefault="002E5CDC" w:rsidP="001C0415">
      <w:pPr>
        <w:pStyle w:val="Odstavecseseznamem"/>
        <w:keepNext/>
        <w:keepLines/>
        <w:numPr>
          <w:ilvl w:val="0"/>
          <w:numId w:val="38"/>
        </w:numPr>
        <w:suppressAutoHyphens/>
        <w:spacing w:before="0" w:line="264" w:lineRule="auto"/>
        <w:contextualSpacing w:val="0"/>
        <w:rPr>
          <w:noProof/>
        </w:rPr>
      </w:pPr>
      <w:r w:rsidRPr="00732B5B">
        <w:rPr>
          <w:noProof/>
        </w:rPr>
        <w:t>Ostatní dokumenty. Součástí nabídky mohou být další informace či dokumenty vyplývající z</w:t>
      </w:r>
      <w:r>
        <w:rPr>
          <w:noProof/>
        </w:rPr>
        <w:t> </w:t>
      </w:r>
      <w:r w:rsidRPr="00732B5B">
        <w:rPr>
          <w:noProof/>
        </w:rPr>
        <w:t>požadavků zadavatele nebo z vlastní vůle účastníka.</w:t>
      </w:r>
    </w:p>
    <w:p w14:paraId="50644AE1" w14:textId="77777777" w:rsidR="00CD5D36" w:rsidRPr="005D636E" w:rsidRDefault="00CD5D36" w:rsidP="00813258">
      <w:pPr>
        <w:pStyle w:val="Normlnodstavec"/>
        <w:suppressAutoHyphens/>
        <w:ind w:left="851" w:hanging="567"/>
      </w:pPr>
      <w:r w:rsidRPr="005D636E">
        <w:t xml:space="preserve">Nabídka musí být podána elektronickými prostředky prostřednictvím elektronického nástroje E-ZAK, který je profilem Zadavatele, a to v českém jazyce nebo v souladu s ustanovením § 45 odst. 3 ZZVZ. Zadavatel nepřipouští podání nabídky v listinné podobě ani v jiné elektronické formě mimo elektronický </w:t>
      </w:r>
      <w:r w:rsidRPr="00597FC5">
        <w:t xml:space="preserve">nástroj E-ZAK. </w:t>
      </w:r>
    </w:p>
    <w:p w14:paraId="32996830" w14:textId="77777777" w:rsidR="00CD5D36" w:rsidRPr="005D636E" w:rsidRDefault="00CD5D36" w:rsidP="00813258">
      <w:pPr>
        <w:pStyle w:val="Normlnodstavec"/>
        <w:suppressAutoHyphens/>
        <w:ind w:left="851" w:hanging="567"/>
      </w:pPr>
      <w:r w:rsidRPr="005D636E">
        <w:t xml:space="preserve">Nabídky podávané v elektronické podobě účastník doručí do konce níže uvedené lhůty pro podání nabídek, a to prostřednictvím elektronického nástroje E-ZAK na níže uvedenou elektronickou adresu </w:t>
      </w:r>
      <w:hyperlink r:id="rId14" w:history="1">
        <w:r w:rsidRPr="005D636E">
          <w:rPr>
            <w:color w:val="0563C1"/>
            <w:szCs w:val="24"/>
            <w:u w:val="single"/>
          </w:rPr>
          <w:t>https://zakazky.</w:t>
        </w:r>
        <w:r>
          <w:rPr>
            <w:color w:val="0563C1"/>
            <w:szCs w:val="24"/>
            <w:u w:val="single"/>
          </w:rPr>
          <w:t>spravazeleznic</w:t>
        </w:r>
        <w:r w:rsidRPr="005D636E">
          <w:rPr>
            <w:color w:val="0563C1"/>
            <w:szCs w:val="24"/>
            <w:u w:val="single"/>
          </w:rPr>
          <w:t>.cz/</w:t>
        </w:r>
      </w:hyperlink>
      <w:r w:rsidRPr="005D636E">
        <w:t>.</w:t>
      </w:r>
    </w:p>
    <w:p w14:paraId="423EDA18" w14:textId="77777777" w:rsidR="00CD5D36" w:rsidRPr="005D636E" w:rsidRDefault="00CD5D36" w:rsidP="00813258">
      <w:pPr>
        <w:pStyle w:val="Normlnodstavec"/>
        <w:suppressAutoHyphens/>
        <w:ind w:left="851" w:hanging="567"/>
      </w:pPr>
      <w:r w:rsidRPr="005D636E">
        <w:t>Dokumenty musí být do systému E-ZAK vkládány jako jeden soubor (ve výše uvedených formátech)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50 MB za jeden takový soubor, příp. zkomprimované soubory. Soubory většího rozsahu je nutno před jejich odesláním prostřednictvím E-ZAK vhodným způsobem rozdělit. Velikost samotné nabídky jako celku není nijak omezena.</w:t>
      </w:r>
    </w:p>
    <w:p w14:paraId="0041B0B3" w14:textId="77777777" w:rsidR="00CD5D36" w:rsidRPr="008874D3" w:rsidRDefault="00CD5D36" w:rsidP="00813258">
      <w:pPr>
        <w:pStyle w:val="Normlnodstavec"/>
        <w:suppressAutoHyphens/>
        <w:ind w:left="851" w:hanging="567"/>
        <w:rPr>
          <w:b/>
        </w:rPr>
      </w:pPr>
      <w:r w:rsidRPr="008874D3">
        <w:rPr>
          <w:b/>
        </w:rPr>
        <w:t>Lhůta pro podání nabídek bude stanovena prostřednictvím elektronického nástroje E-ZAK.</w:t>
      </w:r>
    </w:p>
    <w:p w14:paraId="73247EAB" w14:textId="77777777" w:rsidR="00CD5D36" w:rsidRPr="005D636E" w:rsidRDefault="00CD5D36" w:rsidP="00813258">
      <w:pPr>
        <w:pStyle w:val="Normlnodstavec"/>
        <w:suppressAutoHyphens/>
        <w:ind w:left="0" w:firstLine="284"/>
      </w:pPr>
      <w:r w:rsidRPr="008874D3">
        <w:t>Otevírání nabídek je neveřejné a bude zahájeno po uplynutí lhůty pro podání nabídek</w:t>
      </w:r>
      <w:r w:rsidRPr="005D636E">
        <w:t xml:space="preserve">. </w:t>
      </w:r>
    </w:p>
    <w:p w14:paraId="229A73DB" w14:textId="0E1CAC43" w:rsidR="00477261" w:rsidRPr="0092291E" w:rsidRDefault="00477261" w:rsidP="00813258">
      <w:pPr>
        <w:pStyle w:val="Normlnodstavec"/>
        <w:suppressAutoHyphens/>
        <w:ind w:left="993" w:hanging="709"/>
      </w:pPr>
      <w:r w:rsidRPr="00477261">
        <w:t>Pokud bude účastník uvádět v </w:t>
      </w:r>
      <w:r w:rsidRPr="00CA3244">
        <w:t>nabídce jedny a tytéž údaje na několika místech, pak je pro zadavatele v případě jejich rozporů rozh</w:t>
      </w:r>
      <w:r w:rsidR="00CA3244">
        <w:t>odující a platný údaj uvedený ve smlouvě</w:t>
      </w:r>
      <w:r w:rsidRPr="00CA3244">
        <w:t xml:space="preserve"> či její příloze</w:t>
      </w:r>
      <w:r w:rsidRPr="0092291E">
        <w:t xml:space="preserve">. </w:t>
      </w:r>
    </w:p>
    <w:p w14:paraId="1A5B698F" w14:textId="1EC0BA68" w:rsidR="00477261" w:rsidRPr="00C16F34" w:rsidRDefault="00477261" w:rsidP="00813258">
      <w:pPr>
        <w:pStyle w:val="podlnek"/>
        <w:suppressAutoHyphens/>
      </w:pPr>
      <w:r w:rsidRPr="00477261">
        <w:t>Podává-li nabídku více osob společně, zejména jako společnost ve smyslu ustanovení § 2716 a násl. z</w:t>
      </w:r>
      <w:r w:rsidRPr="00CA3244">
        <w:t xml:space="preserve">ákona č. 89/2012 Sb., občanský zákoník, případně jako jiné sdružení či seskupení dodavatelů (dále v textu této zadávací dokumentace pro </w:t>
      </w:r>
      <w:r w:rsidRPr="00C16F34">
        <w:t>dodavatele je takové seskupení dodavatelů obecně označováno zejména jako „společnost“ dodavatelů a člen takového seskupení jako „společník“), musí předložit informace o takové společnosti.</w:t>
      </w:r>
    </w:p>
    <w:p w14:paraId="3FED53FD" w14:textId="31E4799B" w:rsidR="00477261" w:rsidRPr="00F61225" w:rsidRDefault="00477261" w:rsidP="001C0415">
      <w:pPr>
        <w:pStyle w:val="Normlnlnek"/>
        <w:numPr>
          <w:ilvl w:val="3"/>
          <w:numId w:val="39"/>
        </w:numPr>
        <w:suppressAutoHyphens/>
        <w:ind w:left="2127" w:hanging="993"/>
        <w:rPr>
          <w:b w:val="0"/>
        </w:rPr>
      </w:pPr>
      <w:r w:rsidRPr="00F61225">
        <w:rPr>
          <w:b w:val="0"/>
        </w:rPr>
        <w:lastRenderedPageBreak/>
        <w:t>Podává-li nabídku více osob</w:t>
      </w:r>
      <w:r w:rsidR="00B15FCA">
        <w:rPr>
          <w:b w:val="0"/>
        </w:rPr>
        <w:t xml:space="preserve"> společně, jsou povinni doložit v </w:t>
      </w:r>
      <w:r w:rsidRPr="00F61225">
        <w:rPr>
          <w:b w:val="0"/>
        </w:rPr>
        <w:t>nabídce, že všichni tito dodavatelé budou vůči zadavateli a jakýmkoliv třetím osobám z jakýchkoliv závazků vzniklých v souvislosti s</w:t>
      </w:r>
      <w:r w:rsidR="00281876">
        <w:rPr>
          <w:b w:val="0"/>
        </w:rPr>
        <w:t>e zadávacím řízením</w:t>
      </w:r>
      <w:r w:rsidRPr="00F61225">
        <w:rPr>
          <w:b w:val="0"/>
        </w:rPr>
        <w:t xml:space="preserve">, plněním předmětu </w:t>
      </w:r>
      <w:r w:rsidR="00281876">
        <w:rPr>
          <w:b w:val="0"/>
        </w:rPr>
        <w:t>dílčích zakázek</w:t>
      </w:r>
      <w:r w:rsidRPr="00F61225">
        <w:rPr>
          <w:b w:val="0"/>
        </w:rPr>
        <w:t xml:space="preserve"> či vzniklých v důsledku prodlení či jiného porušení smluvních nebo jiných povinností v souvislosti s plněním předmětu </w:t>
      </w:r>
      <w:r w:rsidR="00281876">
        <w:rPr>
          <w:b w:val="0"/>
        </w:rPr>
        <w:t>dílčích zakázek</w:t>
      </w:r>
      <w:r w:rsidRPr="00F61225">
        <w:rPr>
          <w:b w:val="0"/>
        </w:rPr>
        <w:t xml:space="preserve">, zavázáni společně a nerozdílně. Účastník </w:t>
      </w:r>
      <w:r w:rsidR="00087EA0" w:rsidRPr="00F61225">
        <w:rPr>
          <w:b w:val="0"/>
        </w:rPr>
        <w:t xml:space="preserve">zadávacího </w:t>
      </w:r>
      <w:r w:rsidRPr="00F61225">
        <w:rPr>
          <w:b w:val="0"/>
        </w:rPr>
        <w:t xml:space="preserve">řízení tento požadavek doloží kopií smlouvy či jiného dokumentu, ze kterého bude daná skutečnost vyplývat. </w:t>
      </w:r>
    </w:p>
    <w:p w14:paraId="0EBBDDDD" w14:textId="251A00C2" w:rsidR="00477261" w:rsidRDefault="00477261" w:rsidP="001C0415">
      <w:pPr>
        <w:pStyle w:val="Normlnlnek"/>
        <w:numPr>
          <w:ilvl w:val="3"/>
          <w:numId w:val="39"/>
        </w:numPr>
        <w:suppressAutoHyphens/>
        <w:ind w:left="2127" w:hanging="993"/>
        <w:rPr>
          <w:b w:val="0"/>
        </w:rPr>
      </w:pPr>
      <w:r w:rsidRPr="00F61225">
        <w:rPr>
          <w:b w:val="0"/>
        </w:rPr>
        <w:t xml:space="preserve">Jeden ze společníků bude ve výše uvedené smlouvě či jiném dokumentu uveden jako vedoucí společník. Komunikace mezi zadavatelem a společníky, kteří podávají společnou nabídku, potom bude v takovém případě probíhat prostřednictvím tohoto vedoucího společníka. Veškerá právní jednání budou považována za doručená, resp. odeslaná, okamžikem doručení, resp. odeslání, vedoucímu společníkovi. Vedoucí společník musí být oprávněn ve věcech </w:t>
      </w:r>
      <w:r w:rsidR="00087EA0" w:rsidRPr="00F61225">
        <w:rPr>
          <w:b w:val="0"/>
        </w:rPr>
        <w:t xml:space="preserve">Rámcové dohody a dílčích zakázek </w:t>
      </w:r>
      <w:r w:rsidRPr="00F61225">
        <w:rPr>
          <w:b w:val="0"/>
        </w:rPr>
        <w:t xml:space="preserve">zastupovat každého ze společníků, jakož i všechny společníky společně, a je rovněž oprávněn za ně přijímat pokyny a platby od zadavatele (Objednatele ve smyslu rámcové dohody). Vystavovat daňové doklady-faktury je oprávněn pouze vedoucí společník. Na daňovém dokladu bude uveden (identifikován) vedoucí společník jako osoba uskutečňující ekonomickou činnost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 </w:t>
      </w:r>
    </w:p>
    <w:p w14:paraId="7F88DD5F" w14:textId="719BD6F5" w:rsidR="005D636E" w:rsidRPr="005D636E" w:rsidRDefault="005D636E" w:rsidP="00813258">
      <w:pPr>
        <w:pStyle w:val="Normlnlnek"/>
        <w:suppressAutoHyphens/>
      </w:pPr>
      <w:r w:rsidRPr="005D636E">
        <w:t xml:space="preserve">Jiné požadavky Zadavatele na plnění </w:t>
      </w:r>
      <w:r w:rsidR="00866815">
        <w:t>dílčích zakázek</w:t>
      </w:r>
      <w:r w:rsidRPr="005D636E">
        <w:t xml:space="preserve">: </w:t>
      </w:r>
    </w:p>
    <w:p w14:paraId="40A17588" w14:textId="77777777" w:rsidR="005D636E" w:rsidRPr="00822CB2" w:rsidRDefault="005D636E" w:rsidP="00813258">
      <w:pPr>
        <w:pStyle w:val="Normlnodstavec"/>
        <w:suppressAutoHyphens/>
        <w:rPr>
          <w:b/>
        </w:rPr>
      </w:pPr>
      <w:r w:rsidRPr="00822CB2">
        <w:rPr>
          <w:b/>
        </w:rPr>
        <w:t>Využití poddodavatele</w:t>
      </w:r>
    </w:p>
    <w:p w14:paraId="0D26AB2A" w14:textId="27EFDFEE" w:rsidR="00822CB2" w:rsidRPr="00822CB2" w:rsidRDefault="00822CB2" w:rsidP="00813258">
      <w:pPr>
        <w:pStyle w:val="podlnek"/>
        <w:suppressAutoHyphens/>
      </w:pPr>
      <w:r w:rsidRPr="00822CB2">
        <w:t xml:space="preserve">Zadavatel </w:t>
      </w:r>
      <w:r w:rsidRPr="0058559B">
        <w:t>požaduje, aby účastník zadávacího</w:t>
      </w:r>
      <w:r w:rsidRPr="00822CB2">
        <w:t xml:space="preserve"> řízení </w:t>
      </w:r>
      <w:r w:rsidR="003A4E92">
        <w:t xml:space="preserve">v </w:t>
      </w:r>
      <w:r w:rsidRPr="00822CB2">
        <w:t>nabídce:</w:t>
      </w:r>
    </w:p>
    <w:p w14:paraId="1F812C0C" w14:textId="57107D2D" w:rsidR="00822CB2" w:rsidRPr="00822CB2" w:rsidRDefault="00822CB2" w:rsidP="00813258">
      <w:pPr>
        <w:keepNext/>
        <w:keepLines/>
        <w:suppressAutoHyphens/>
        <w:spacing w:line="264" w:lineRule="auto"/>
        <w:ind w:left="993"/>
        <w:jc w:val="both"/>
        <w:rPr>
          <w:rFonts w:eastAsia="Verdana" w:cs="Times New Roman"/>
          <w:szCs w:val="18"/>
        </w:rPr>
      </w:pPr>
      <w:r w:rsidRPr="00822CB2">
        <w:rPr>
          <w:rFonts w:eastAsia="Verdana" w:cs="Times New Roman"/>
          <w:szCs w:val="18"/>
        </w:rPr>
        <w:t xml:space="preserve">a) určil části </w:t>
      </w:r>
      <w:r w:rsidR="00281876">
        <w:rPr>
          <w:rFonts w:eastAsia="Verdana" w:cs="Times New Roman"/>
          <w:szCs w:val="18"/>
        </w:rPr>
        <w:t>dílčích zakázek</w:t>
      </w:r>
      <w:r w:rsidRPr="00822CB2">
        <w:rPr>
          <w:rFonts w:eastAsia="Verdana" w:cs="Times New Roman"/>
          <w:szCs w:val="18"/>
        </w:rPr>
        <w:t>, které hodlá plnit prostřednictvím poddodavatelů, a</w:t>
      </w:r>
    </w:p>
    <w:p w14:paraId="39838E45" w14:textId="2E9F1053" w:rsidR="00822CB2" w:rsidRPr="00822CB2" w:rsidRDefault="00822CB2" w:rsidP="00813258">
      <w:pPr>
        <w:keepNext/>
        <w:keepLines/>
        <w:suppressAutoHyphens/>
        <w:spacing w:line="264" w:lineRule="auto"/>
        <w:ind w:left="993"/>
        <w:jc w:val="both"/>
        <w:rPr>
          <w:rFonts w:eastAsia="Verdana" w:cs="Times New Roman"/>
          <w:szCs w:val="18"/>
        </w:rPr>
      </w:pPr>
      <w:r w:rsidRPr="00822CB2">
        <w:rPr>
          <w:rFonts w:eastAsia="Verdana" w:cs="Times New Roman"/>
          <w:szCs w:val="18"/>
        </w:rPr>
        <w:t xml:space="preserve">b) předložil seznam poddodavatelů, pokud jsou dodavateli známi a uvedl, kterou část </w:t>
      </w:r>
      <w:r w:rsidR="00281876">
        <w:rPr>
          <w:rFonts w:eastAsia="Verdana" w:cs="Times New Roman"/>
          <w:szCs w:val="18"/>
        </w:rPr>
        <w:t>dílčích zakázek</w:t>
      </w:r>
      <w:r w:rsidRPr="00822CB2">
        <w:rPr>
          <w:rFonts w:eastAsia="Verdana" w:cs="Times New Roman"/>
          <w:szCs w:val="18"/>
        </w:rPr>
        <w:t xml:space="preserve"> bude každý z poddodavatelů plnit.</w:t>
      </w:r>
    </w:p>
    <w:p w14:paraId="06F5B29B" w14:textId="274205FD" w:rsidR="00822CB2" w:rsidRDefault="00822CB2" w:rsidP="00813258">
      <w:pPr>
        <w:pStyle w:val="podlnek"/>
        <w:suppressAutoHyphens/>
        <w:rPr>
          <w:rFonts w:eastAsia="Verdana"/>
        </w:rPr>
      </w:pPr>
      <w:r w:rsidRPr="00822CB2">
        <w:rPr>
          <w:rFonts w:eastAsia="Verdana"/>
        </w:rPr>
        <w:t xml:space="preserve">Vybraný dodavatel je povinen předložit zadavateli identifikační údaje poddodavatelů, a to nejpozději do 10 pracovních dnů od doručení oznámení o výběru dodavatele, pokud jsou známi. Poddodavatelé, kteří nebyli identifikováni podle věty první a kteří se následně zapojí do plnění veřejné zakázky, musí být identifikováni, a to před zahájením plnění </w:t>
      </w:r>
      <w:r w:rsidR="00281876">
        <w:rPr>
          <w:rFonts w:eastAsia="Verdana"/>
        </w:rPr>
        <w:t xml:space="preserve">každé dílčí zakázky. </w:t>
      </w:r>
    </w:p>
    <w:p w14:paraId="1AD18701" w14:textId="345AC9AD" w:rsidR="005D636E" w:rsidRDefault="005D636E" w:rsidP="00813258">
      <w:pPr>
        <w:pStyle w:val="podlnek"/>
        <w:suppressAutoHyphens/>
        <w:rPr>
          <w:rFonts w:eastAsia="Verdana"/>
          <w:b/>
        </w:rPr>
      </w:pPr>
      <w:r w:rsidRPr="00822CB2">
        <w:rPr>
          <w:rFonts w:eastAsia="Verdana"/>
          <w:b/>
        </w:rPr>
        <w:t xml:space="preserve">Seznam poddodavatelů učiní dodavatel přílohou </w:t>
      </w:r>
      <w:r w:rsidR="00866815">
        <w:rPr>
          <w:rFonts w:eastAsia="Verdana"/>
          <w:b/>
        </w:rPr>
        <w:t>Rámcové dohody</w:t>
      </w:r>
      <w:r w:rsidRPr="00822CB2">
        <w:rPr>
          <w:rFonts w:eastAsia="Verdana"/>
          <w:b/>
        </w:rPr>
        <w:t xml:space="preserve">. </w:t>
      </w:r>
    </w:p>
    <w:p w14:paraId="7B8B6DBC" w14:textId="3870C25E" w:rsidR="007A670C" w:rsidRPr="007A670C" w:rsidRDefault="007A670C" w:rsidP="00813258">
      <w:pPr>
        <w:pStyle w:val="podlnek"/>
        <w:suppressAutoHyphens/>
        <w:rPr>
          <w:rFonts w:eastAsia="Verdana"/>
          <w:b/>
          <w:u w:val="single"/>
        </w:rPr>
      </w:pPr>
      <w:r w:rsidRPr="007A670C">
        <w:rPr>
          <w:rFonts w:eastAsia="Verdana"/>
          <w:b/>
          <w:u w:val="single"/>
        </w:rPr>
        <w:t>Poddodavatelské omezení</w:t>
      </w:r>
    </w:p>
    <w:p w14:paraId="65DB4A67" w14:textId="2DDD9FA9" w:rsidR="007A670C" w:rsidRPr="00FE5949" w:rsidRDefault="007A670C" w:rsidP="001C0415">
      <w:pPr>
        <w:pStyle w:val="Normlnlnek"/>
        <w:numPr>
          <w:ilvl w:val="3"/>
          <w:numId w:val="40"/>
        </w:numPr>
        <w:suppressAutoHyphens/>
        <w:ind w:left="2127"/>
        <w:rPr>
          <w:rFonts w:eastAsia="Verdana"/>
          <w:b w:val="0"/>
        </w:rPr>
      </w:pPr>
      <w:r w:rsidRPr="00FE5949">
        <w:rPr>
          <w:rFonts w:eastAsia="Verdana"/>
          <w:b w:val="0"/>
        </w:rPr>
        <w:lastRenderedPageBreak/>
        <w:t>Zadavatel si dle § 105 odst. 2 ZZVZ vyhrazuje požadavek, že níže uvedené významné činnosti při plnění dílčích zakázek musí být plněny přímo vybraným dodavatelem (resp. některým z dodavatelů, kteří případně podali nabídku v rámci společné účasti), tzn., že části plnění dílčích zakázek věcně odpovídající níže uvedeným oborům či činnostem musí být prováděny vlastními prostředky dodavatele:</w:t>
      </w:r>
    </w:p>
    <w:p w14:paraId="593DDCF2" w14:textId="111AADA1" w:rsidR="00422808" w:rsidRPr="00422808" w:rsidRDefault="00422808" w:rsidP="009F2679">
      <w:pPr>
        <w:pStyle w:val="podlnek"/>
        <w:numPr>
          <w:ilvl w:val="0"/>
          <w:numId w:val="34"/>
        </w:numPr>
        <w:suppressAutoHyphens/>
        <w:ind w:left="2977"/>
        <w:rPr>
          <w:rFonts w:eastAsia="Verdana"/>
        </w:rPr>
      </w:pPr>
      <w:r w:rsidRPr="00422808">
        <w:rPr>
          <w:rFonts w:eastAsia="Verdana"/>
        </w:rPr>
        <w:t>inženýrskogeologický průzkum pražcového podloží (B. železniční spodek) a zemního tělesa (C. zemní tělesa)</w:t>
      </w:r>
      <w:r>
        <w:rPr>
          <w:rFonts w:eastAsia="Verdana"/>
        </w:rPr>
        <w:t>;</w:t>
      </w:r>
    </w:p>
    <w:p w14:paraId="758ACC3E" w14:textId="0983AB58" w:rsidR="00422808" w:rsidRDefault="00422808" w:rsidP="009F2679">
      <w:pPr>
        <w:pStyle w:val="podlnek"/>
        <w:numPr>
          <w:ilvl w:val="0"/>
          <w:numId w:val="34"/>
        </w:numPr>
        <w:suppressAutoHyphens/>
        <w:ind w:left="2977"/>
        <w:rPr>
          <w:rFonts w:eastAsia="Verdana"/>
        </w:rPr>
      </w:pPr>
      <w:r w:rsidRPr="00422808">
        <w:rPr>
          <w:rFonts w:eastAsia="Verdana"/>
        </w:rPr>
        <w:t>závěrečná zpráva a vyhodnocení inženýrskogeologického průzkumu</w:t>
      </w:r>
      <w:r>
        <w:rPr>
          <w:rFonts w:eastAsia="Verdana"/>
        </w:rPr>
        <w:t>.</w:t>
      </w:r>
    </w:p>
    <w:p w14:paraId="1B510B83" w14:textId="728E8132" w:rsidR="009152C5" w:rsidRDefault="009152C5">
      <w:pPr>
        <w:pStyle w:val="podlnek"/>
        <w:numPr>
          <w:ilvl w:val="0"/>
          <w:numId w:val="0"/>
        </w:numPr>
        <w:suppressAutoHyphens/>
        <w:ind w:left="2127"/>
        <w:rPr>
          <w:rFonts w:eastAsia="Verdana"/>
        </w:rPr>
        <w:pPrChange w:id="46" w:author="Hošna Štěpán, Mgr." w:date="2023-03-03T15:33:00Z">
          <w:pPr>
            <w:pStyle w:val="podlnek"/>
            <w:numPr>
              <w:ilvl w:val="0"/>
              <w:numId w:val="0"/>
            </w:numPr>
            <w:suppressAutoHyphens/>
            <w:ind w:left="0"/>
          </w:pPr>
        </w:pPrChange>
      </w:pPr>
      <w:ins w:id="47" w:author="Hošna Štěpán, Mgr." w:date="2023-03-03T15:31:00Z">
        <w:r w:rsidRPr="009152C5">
          <w:rPr>
            <w:rFonts w:eastAsia="Verdana"/>
          </w:rPr>
          <w:t xml:space="preserve">Zadavatel </w:t>
        </w:r>
      </w:ins>
      <w:ins w:id="48" w:author="Hošna Štěpán, Mgr." w:date="2023-03-03T15:32:00Z">
        <w:r>
          <w:rPr>
            <w:rFonts w:eastAsia="Verdana"/>
          </w:rPr>
          <w:t>upřesňuje</w:t>
        </w:r>
      </w:ins>
      <w:ins w:id="49" w:author="Hošna Štěpán, Mgr." w:date="2023-03-03T15:31:00Z">
        <w:r w:rsidRPr="009152C5">
          <w:rPr>
            <w:rFonts w:eastAsia="Verdana"/>
          </w:rPr>
          <w:t xml:space="preserve">, </w:t>
        </w:r>
      </w:ins>
      <w:ins w:id="50" w:author="Hošna Štěpán, Mgr." w:date="2023-03-03T15:32:00Z">
        <w:r>
          <w:rPr>
            <w:rFonts w:eastAsia="Verdana"/>
          </w:rPr>
          <w:t xml:space="preserve">že </w:t>
        </w:r>
      </w:ins>
      <w:ins w:id="51" w:author="Hošna Štěpán, Mgr." w:date="2023-03-03T15:31:00Z">
        <w:r w:rsidRPr="009152C5">
          <w:rPr>
            <w:rFonts w:eastAsia="Verdana"/>
          </w:rPr>
          <w:t xml:space="preserve">vrtné práce, odkryvné práce, polní zkoušky či laboratorní práce, nejsou součástí </w:t>
        </w:r>
      </w:ins>
      <w:ins w:id="52" w:author="Hošna Štěpán, Mgr." w:date="2023-03-03T15:32:00Z">
        <w:r>
          <w:rPr>
            <w:rFonts w:eastAsia="Verdana"/>
          </w:rPr>
          <w:t xml:space="preserve">výše uvedeného </w:t>
        </w:r>
      </w:ins>
      <w:ins w:id="53" w:author="Hošna Štěpán, Mgr." w:date="2023-03-03T15:31:00Z">
        <w:r w:rsidRPr="009152C5">
          <w:rPr>
            <w:rFonts w:eastAsia="Verdana"/>
          </w:rPr>
          <w:t>poddodavatelského omezení.</w:t>
        </w:r>
      </w:ins>
    </w:p>
    <w:p w14:paraId="0E1B05FF" w14:textId="18F9114B" w:rsidR="00DA54FA" w:rsidRPr="00FE5949" w:rsidRDefault="00DA54FA" w:rsidP="001C0415">
      <w:pPr>
        <w:pStyle w:val="Normlnlnek"/>
        <w:numPr>
          <w:ilvl w:val="3"/>
          <w:numId w:val="40"/>
        </w:numPr>
        <w:suppressAutoHyphens/>
        <w:ind w:left="2127"/>
        <w:rPr>
          <w:rFonts w:eastAsia="Verdana"/>
          <w:b w:val="0"/>
        </w:rPr>
      </w:pPr>
      <w:r w:rsidRPr="00FE5949">
        <w:rPr>
          <w:rFonts w:eastAsia="Verdana"/>
          <w:b w:val="0"/>
        </w:rPr>
        <w:t>Výše uvedené vyhrazené části plnění dílčích zakázek jsou tvořeny činnostmi, jejichž plnění má zásadní vliv na kvalitu a rozsah Zadavatelem požadovaných prací, tj. Zadavatel je považuje za zásadní z pohledu realizace dílčích zakázek.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Protože osobou, zaručující ve vztahu k zadavateli naplnění této koordinace profesí, je přímo dodavatel (nikoliv jeho poddodavatel</w:t>
      </w:r>
      <w:r w:rsidR="00420E84" w:rsidRPr="00FE5949">
        <w:rPr>
          <w:rFonts w:eastAsia="Verdana"/>
          <w:b w:val="0"/>
        </w:rPr>
        <w:t>é</w:t>
      </w:r>
      <w:r w:rsidRPr="00FE5949">
        <w:rPr>
          <w:rFonts w:eastAsia="Verdana"/>
          <w:b w:val="0"/>
        </w:rPr>
        <w:t xml:space="preserve">), požaduje zadavatel, aby plnění vyhrazené části zakázky nebylo plněno poddodavatelem, ale dodavatelem, vůči kterému může zadavatel na základě </w:t>
      </w:r>
      <w:r w:rsidR="00420E84" w:rsidRPr="00FE5949">
        <w:rPr>
          <w:rFonts w:eastAsia="Verdana"/>
          <w:b w:val="0"/>
        </w:rPr>
        <w:t xml:space="preserve">každé </w:t>
      </w:r>
      <w:r w:rsidRPr="00FE5949">
        <w:rPr>
          <w:rFonts w:eastAsia="Verdana"/>
          <w:b w:val="0"/>
        </w:rPr>
        <w:t xml:space="preserve">uzavřené </w:t>
      </w:r>
      <w:r w:rsidR="00420E84" w:rsidRPr="00FE5949">
        <w:rPr>
          <w:rFonts w:eastAsia="Verdana"/>
          <w:b w:val="0"/>
        </w:rPr>
        <w:t>dílčí smlouvy</w:t>
      </w:r>
      <w:r w:rsidRPr="00FE5949">
        <w:rPr>
          <w:rFonts w:eastAsia="Verdana"/>
          <w:b w:val="0"/>
        </w:rPr>
        <w:t xml:space="preserve"> uplatňovat přímý vliv.</w:t>
      </w:r>
    </w:p>
    <w:p w14:paraId="6CE76266" w14:textId="1F27656D" w:rsidR="007A670C" w:rsidRPr="00FE5949" w:rsidRDefault="007A670C" w:rsidP="001C0415">
      <w:pPr>
        <w:pStyle w:val="Normlnlnek"/>
        <w:numPr>
          <w:ilvl w:val="3"/>
          <w:numId w:val="40"/>
        </w:numPr>
        <w:suppressAutoHyphens/>
        <w:ind w:left="2127"/>
        <w:rPr>
          <w:rFonts w:eastAsia="Verdana"/>
          <w:b w:val="0"/>
        </w:rPr>
      </w:pPr>
      <w:r w:rsidRPr="00FE5949">
        <w:rPr>
          <w:rFonts w:eastAsia="Verdana"/>
          <w:b w:val="0"/>
        </w:rPr>
        <w:t xml:space="preserve">Zadavatel v souladu se ZZVZ a provedené výhrady uvedené výše v tomto </w:t>
      </w:r>
      <w:r w:rsidRPr="002C2967">
        <w:rPr>
          <w:rFonts w:eastAsia="Verdana"/>
          <w:b w:val="0"/>
        </w:rPr>
        <w:t xml:space="preserve">článku </w:t>
      </w:r>
      <w:r w:rsidR="00780748" w:rsidRPr="002C2967">
        <w:rPr>
          <w:rFonts w:eastAsia="Verdana"/>
          <w:b w:val="0"/>
        </w:rPr>
        <w:t>1</w:t>
      </w:r>
      <w:r w:rsidR="00FE5949" w:rsidRPr="002C2967">
        <w:rPr>
          <w:rFonts w:eastAsia="Verdana"/>
          <w:b w:val="0"/>
        </w:rPr>
        <w:t>5</w:t>
      </w:r>
      <w:r w:rsidR="00780748" w:rsidRPr="002C2967">
        <w:rPr>
          <w:rFonts w:eastAsia="Verdana"/>
          <w:b w:val="0"/>
        </w:rPr>
        <w:t>.1.4.</w:t>
      </w:r>
      <w:r w:rsidR="00780748" w:rsidRPr="00FE5949">
        <w:rPr>
          <w:rFonts w:eastAsia="Verdana"/>
          <w:b w:val="0"/>
        </w:rPr>
        <w:t xml:space="preserve"> Zadávací dokumentace</w:t>
      </w:r>
      <w:r w:rsidRPr="00FE5949">
        <w:rPr>
          <w:rFonts w:eastAsia="Verdana"/>
          <w:b w:val="0"/>
        </w:rPr>
        <w:t xml:space="preserve">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p>
    <w:p w14:paraId="4E3BDA3C" w14:textId="3B6D1858" w:rsidR="00780748" w:rsidRDefault="00780748" w:rsidP="009F2679">
      <w:pPr>
        <w:pStyle w:val="podlnek"/>
        <w:numPr>
          <w:ilvl w:val="0"/>
          <w:numId w:val="33"/>
        </w:numPr>
        <w:suppressAutoHyphens/>
        <w:rPr>
          <w:rFonts w:eastAsia="Verdana"/>
        </w:rPr>
      </w:pPr>
      <w:r>
        <w:rPr>
          <w:rFonts w:eastAsia="Verdana"/>
        </w:rPr>
        <w:t>Profesní způsobilost</w:t>
      </w:r>
    </w:p>
    <w:p w14:paraId="6E5A43B5" w14:textId="6A95ECEE" w:rsidR="00604324" w:rsidRDefault="00604324" w:rsidP="009F2679">
      <w:pPr>
        <w:pStyle w:val="podlnek"/>
        <w:numPr>
          <w:ilvl w:val="1"/>
          <w:numId w:val="33"/>
        </w:numPr>
        <w:suppressAutoHyphens/>
        <w:rPr>
          <w:rFonts w:eastAsia="Verdana"/>
        </w:rPr>
      </w:pPr>
      <w:r w:rsidRPr="007A670C">
        <w:rPr>
          <w:rFonts w:eastAsia="Verdana"/>
        </w:rPr>
        <w:t xml:space="preserve">oprávnění k podnikání </w:t>
      </w:r>
      <w:r w:rsidR="004F29F1">
        <w:rPr>
          <w:rFonts w:eastAsia="Verdana"/>
        </w:rPr>
        <w:t>pro živnost v oboru</w:t>
      </w:r>
      <w:r w:rsidRPr="007A670C">
        <w:rPr>
          <w:rFonts w:eastAsia="Verdana"/>
        </w:rPr>
        <w:t xml:space="preserve"> geologické práce</w:t>
      </w:r>
      <w:r w:rsidR="003328A1">
        <w:rPr>
          <w:rFonts w:eastAsia="Verdana"/>
        </w:rPr>
        <w:t>.</w:t>
      </w:r>
    </w:p>
    <w:p w14:paraId="7FECD324" w14:textId="6C84F1CD" w:rsidR="00780748" w:rsidRDefault="00780748" w:rsidP="009F2679">
      <w:pPr>
        <w:pStyle w:val="podlnek"/>
        <w:numPr>
          <w:ilvl w:val="0"/>
          <w:numId w:val="33"/>
        </w:numPr>
        <w:suppressAutoHyphens/>
        <w:rPr>
          <w:rFonts w:eastAsia="Verdana"/>
        </w:rPr>
      </w:pPr>
      <w:r>
        <w:rPr>
          <w:rFonts w:eastAsia="Verdana"/>
        </w:rPr>
        <w:t>Technická kvalifikace</w:t>
      </w:r>
    </w:p>
    <w:p w14:paraId="24256683" w14:textId="304FF155" w:rsidR="00780748" w:rsidRPr="002C2967" w:rsidRDefault="00780748" w:rsidP="009F2679">
      <w:pPr>
        <w:pStyle w:val="podlnek"/>
        <w:numPr>
          <w:ilvl w:val="1"/>
          <w:numId w:val="33"/>
        </w:numPr>
        <w:suppressAutoHyphens/>
        <w:rPr>
          <w:rFonts w:eastAsia="Verdana"/>
        </w:rPr>
      </w:pPr>
      <w:r w:rsidRPr="00780748">
        <w:rPr>
          <w:rFonts w:eastAsia="Verdana"/>
        </w:rPr>
        <w:lastRenderedPageBreak/>
        <w:t xml:space="preserve">požadavek na předložení seznamu odborného </w:t>
      </w:r>
      <w:r w:rsidRPr="002C2967">
        <w:rPr>
          <w:rFonts w:eastAsia="Verdana"/>
        </w:rPr>
        <w:t>personálu dodavatele</w:t>
      </w:r>
      <w:r w:rsidR="00173E30" w:rsidRPr="002C2967">
        <w:rPr>
          <w:rFonts w:eastAsia="Verdana"/>
        </w:rPr>
        <w:t xml:space="preserve"> (čl. 1</w:t>
      </w:r>
      <w:r w:rsidR="003A4E92" w:rsidRPr="002C2967">
        <w:rPr>
          <w:rFonts w:eastAsia="Verdana"/>
        </w:rPr>
        <w:t>2</w:t>
      </w:r>
      <w:r w:rsidR="00173E30" w:rsidRPr="002C2967">
        <w:rPr>
          <w:rFonts w:eastAsia="Verdana"/>
        </w:rPr>
        <w:t>.2</w:t>
      </w:r>
      <w:r w:rsidR="00874BCB" w:rsidRPr="002C2967">
        <w:rPr>
          <w:rFonts w:eastAsia="Verdana"/>
        </w:rPr>
        <w:t>.</w:t>
      </w:r>
      <w:r w:rsidR="00173E30" w:rsidRPr="002C2967">
        <w:rPr>
          <w:rFonts w:eastAsia="Verdana"/>
        </w:rPr>
        <w:t xml:space="preserve"> této Zadávací dokumentace)</w:t>
      </w:r>
      <w:r w:rsidR="003626FE" w:rsidRPr="002C2967">
        <w:rPr>
          <w:rFonts w:eastAsia="Verdana"/>
        </w:rPr>
        <w:t xml:space="preserve"> – členů realizačního</w:t>
      </w:r>
      <w:r w:rsidRPr="002C2967">
        <w:rPr>
          <w:rFonts w:eastAsia="Verdana"/>
        </w:rPr>
        <w:t xml:space="preserve"> v rozsahu funkcí vedoucího týmu</w:t>
      </w:r>
      <w:r w:rsidR="003626FE" w:rsidRPr="002C2967">
        <w:rPr>
          <w:rFonts w:eastAsia="Verdana"/>
        </w:rPr>
        <w:t xml:space="preserve"> (čl. 1</w:t>
      </w:r>
      <w:r w:rsidR="003A4E92" w:rsidRPr="002C2967">
        <w:rPr>
          <w:rFonts w:eastAsia="Verdana"/>
        </w:rPr>
        <w:t>2</w:t>
      </w:r>
      <w:r w:rsidR="003626FE" w:rsidRPr="002C2967">
        <w:rPr>
          <w:rFonts w:eastAsia="Verdana"/>
        </w:rPr>
        <w:t>.2.5.1. této Zadávací dokumentace)</w:t>
      </w:r>
      <w:r w:rsidRPr="002C2967">
        <w:rPr>
          <w:rFonts w:eastAsia="Verdana"/>
        </w:rPr>
        <w:t xml:space="preserve"> a specialisty na geotechniku</w:t>
      </w:r>
      <w:r w:rsidR="003626FE" w:rsidRPr="002C2967">
        <w:rPr>
          <w:rFonts w:eastAsia="Verdana"/>
        </w:rPr>
        <w:t xml:space="preserve"> (čl. 1</w:t>
      </w:r>
      <w:r w:rsidR="003A4E92" w:rsidRPr="002C2967">
        <w:rPr>
          <w:rFonts w:eastAsia="Verdana"/>
        </w:rPr>
        <w:t>2</w:t>
      </w:r>
      <w:r w:rsidR="003626FE" w:rsidRPr="002C2967">
        <w:rPr>
          <w:rFonts w:eastAsia="Verdana"/>
        </w:rPr>
        <w:t>.2.5.3. této Zadávací dokumentace);</w:t>
      </w:r>
    </w:p>
    <w:p w14:paraId="2CA9D0C2" w14:textId="6A58DB3A" w:rsidR="003626FE" w:rsidRPr="002C2967" w:rsidRDefault="003626FE" w:rsidP="009F2679">
      <w:pPr>
        <w:pStyle w:val="podlnek"/>
        <w:numPr>
          <w:ilvl w:val="1"/>
          <w:numId w:val="33"/>
        </w:numPr>
        <w:suppressAutoHyphens/>
        <w:rPr>
          <w:rFonts w:eastAsia="Verdana"/>
        </w:rPr>
      </w:pPr>
      <w:r w:rsidRPr="002C2967">
        <w:rPr>
          <w:rFonts w:eastAsia="Verdana"/>
        </w:rPr>
        <w:t>požadavek na předložení referenčních zakázek</w:t>
      </w:r>
      <w:r w:rsidR="00874BCB" w:rsidRPr="002C2967">
        <w:rPr>
          <w:rFonts w:eastAsia="Verdana"/>
        </w:rPr>
        <w:t xml:space="preserve"> (čl. 1</w:t>
      </w:r>
      <w:r w:rsidR="003A4E92" w:rsidRPr="002C2967">
        <w:rPr>
          <w:rFonts w:eastAsia="Verdana"/>
        </w:rPr>
        <w:t>2</w:t>
      </w:r>
      <w:r w:rsidR="00874BCB" w:rsidRPr="002C2967">
        <w:rPr>
          <w:rFonts w:eastAsia="Verdana"/>
        </w:rPr>
        <w:t>.1. této Zadávací dokumentace)</w:t>
      </w:r>
      <w:r w:rsidR="0048072F" w:rsidRPr="002C2967">
        <w:rPr>
          <w:rFonts w:eastAsia="Verdana"/>
        </w:rPr>
        <w:t>;</w:t>
      </w:r>
    </w:p>
    <w:p w14:paraId="55C25F64" w14:textId="2DE20105" w:rsidR="0048072F" w:rsidRPr="0048072F" w:rsidRDefault="0048072F" w:rsidP="00B42F9A">
      <w:pPr>
        <w:pStyle w:val="Odstavecseseznamem"/>
        <w:keepNext/>
        <w:keepLines/>
        <w:tabs>
          <w:tab w:val="left" w:pos="1361"/>
          <w:tab w:val="left" w:pos="1418"/>
        </w:tabs>
        <w:suppressAutoHyphens/>
        <w:spacing w:line="264" w:lineRule="auto"/>
        <w:ind w:left="3654"/>
        <w:jc w:val="both"/>
        <w:rPr>
          <w:rFonts w:eastAsia="Verdana" w:cs="Times New Roman"/>
          <w:noProof/>
          <w:szCs w:val="18"/>
        </w:rPr>
      </w:pPr>
    </w:p>
    <w:p w14:paraId="3EBF0D2E" w14:textId="77777777" w:rsidR="005D636E" w:rsidRPr="005D636E" w:rsidRDefault="005D636E" w:rsidP="00813258">
      <w:pPr>
        <w:pStyle w:val="Normlnlnek"/>
        <w:suppressAutoHyphens/>
        <w:rPr>
          <w:rFonts w:eastAsia="Verdana"/>
          <w:noProof/>
        </w:rPr>
      </w:pPr>
      <w:r w:rsidRPr="005D636E">
        <w:rPr>
          <w:rFonts w:eastAsia="Verdana"/>
          <w:noProof/>
        </w:rPr>
        <w:t>Varianty nabídky</w:t>
      </w:r>
    </w:p>
    <w:p w14:paraId="42698603" w14:textId="77777777" w:rsidR="005D636E" w:rsidRPr="005D636E" w:rsidRDefault="005D636E" w:rsidP="00813258">
      <w:pPr>
        <w:pStyle w:val="Normlnodstavec"/>
        <w:suppressAutoHyphens/>
      </w:pPr>
      <w:r w:rsidRPr="005D636E">
        <w:t>Zadavatel nepřipouští varianty nabídky.</w:t>
      </w:r>
    </w:p>
    <w:p w14:paraId="4031C992" w14:textId="77777777" w:rsidR="00D36785" w:rsidRDefault="005D636E" w:rsidP="00813258">
      <w:pPr>
        <w:pStyle w:val="Normlnlnek"/>
        <w:suppressAutoHyphens/>
      </w:pPr>
      <w:r w:rsidRPr="005D636E">
        <w:t xml:space="preserve"> </w:t>
      </w:r>
      <w:r w:rsidR="00D36785">
        <w:t>Vyhrazené změny závazku:</w:t>
      </w:r>
    </w:p>
    <w:p w14:paraId="3AD60F96" w14:textId="5C5934D2" w:rsidR="00D36785" w:rsidRDefault="00D36785" w:rsidP="00813258">
      <w:pPr>
        <w:pStyle w:val="Normlnodstavec"/>
        <w:suppressAutoHyphens/>
      </w:pPr>
      <w:r>
        <w:t>Zadavatel si nevyhrazuje změnu závazku z rámcové dohody.</w:t>
      </w:r>
    </w:p>
    <w:p w14:paraId="4120CF46" w14:textId="77777777" w:rsidR="00D36785" w:rsidRDefault="00D36785" w:rsidP="00813258">
      <w:pPr>
        <w:pStyle w:val="Normlnlnek"/>
        <w:suppressAutoHyphens/>
      </w:pPr>
      <w:r>
        <w:t xml:space="preserve"> Rozdělení zadávacího řízení na části:</w:t>
      </w:r>
    </w:p>
    <w:p w14:paraId="3DE658EC" w14:textId="2A9AC30F" w:rsidR="00D36785" w:rsidRDefault="00D36785" w:rsidP="00813258">
      <w:pPr>
        <w:pStyle w:val="Normlnodstavec"/>
        <w:suppressAutoHyphens/>
      </w:pPr>
      <w:r>
        <w:t>Zadávací řízení není rozděleno na části.</w:t>
      </w:r>
    </w:p>
    <w:p w14:paraId="6546F4EF" w14:textId="19F7CBC4" w:rsidR="005D636E" w:rsidRPr="005D636E" w:rsidRDefault="005D636E" w:rsidP="00813258">
      <w:pPr>
        <w:pStyle w:val="Normlnlnek"/>
        <w:suppressAutoHyphens/>
      </w:pPr>
      <w:r w:rsidRPr="005D636E">
        <w:t xml:space="preserve">Návrh </w:t>
      </w:r>
      <w:r w:rsidR="00D36785">
        <w:t>rámcové dohody</w:t>
      </w:r>
    </w:p>
    <w:p w14:paraId="6E2F587A" w14:textId="5250D07B" w:rsidR="005D636E" w:rsidRPr="005D636E" w:rsidRDefault="005D636E" w:rsidP="00813258">
      <w:pPr>
        <w:pStyle w:val="Normlnodstavec"/>
        <w:suppressAutoHyphens/>
      </w:pPr>
      <w:r w:rsidRPr="005D636E">
        <w:t xml:space="preserve">Dodavatel je povinen využít Závazný návrh </w:t>
      </w:r>
      <w:r w:rsidR="00DD0B33">
        <w:t>Rámcové dohody</w:t>
      </w:r>
      <w:r w:rsidRPr="005D636E">
        <w:t>, který tvoří přílohu Zadávací dokumentace.</w:t>
      </w:r>
    </w:p>
    <w:p w14:paraId="2962307D" w14:textId="05EA0873" w:rsidR="005D636E" w:rsidRPr="005D636E" w:rsidRDefault="005D636E" w:rsidP="00813258">
      <w:pPr>
        <w:pStyle w:val="Normlnodstavec"/>
        <w:suppressAutoHyphens/>
      </w:pPr>
      <w:r w:rsidRPr="005D636E">
        <w:t xml:space="preserve">Dodavatel není oprávněn činit změny či doplnění Závazného návrhu </w:t>
      </w:r>
      <w:r w:rsidR="00DD0B33">
        <w:t>Rámcové dohody</w:t>
      </w:r>
      <w:r w:rsidRPr="005D636E">
        <w:t>, vyjma údajů, u nichž vyplývá z jejich obsahu povinnost doplnění (označené jako „doplní dodavatel“</w:t>
      </w:r>
      <w:r w:rsidR="003E138B">
        <w:t xml:space="preserve"> či jiným obdobným způsobem</w:t>
      </w:r>
      <w:r w:rsidRPr="005D636E">
        <w:t xml:space="preserve">). V případě nabídky podávané společně několika dodavateli je dodavatel oprávněn upravit Závazný návrh </w:t>
      </w:r>
      <w:r w:rsidR="00DD0B33">
        <w:t>Rámcové dohody</w:t>
      </w:r>
      <w:r w:rsidRPr="005D636E">
        <w:t xml:space="preserve"> toliko s ohledem na tuto skutečnost; totéž platí, je-li dodavatelem fyzická osoba.</w:t>
      </w:r>
    </w:p>
    <w:p w14:paraId="36EB021A" w14:textId="7E52CA96" w:rsidR="005D636E" w:rsidRPr="005D636E" w:rsidRDefault="005D636E" w:rsidP="00813258">
      <w:pPr>
        <w:pStyle w:val="Normlnodstavec"/>
        <w:suppressAutoHyphens/>
      </w:pPr>
      <w:r w:rsidRPr="005D636E">
        <w:t>Dodavatel</w:t>
      </w:r>
      <w:r w:rsidR="005F2F4B">
        <w:t xml:space="preserve"> je povinen</w:t>
      </w:r>
      <w:r w:rsidRPr="005D636E">
        <w:t xml:space="preserve"> Závazný návrh </w:t>
      </w:r>
      <w:r w:rsidR="00DD0B33">
        <w:t>Rámcové dohody</w:t>
      </w:r>
      <w:r w:rsidRPr="005D636E">
        <w:t xml:space="preserve"> doplněný dle výše uvedených pokynů učin</w:t>
      </w:r>
      <w:r w:rsidR="005F2F4B">
        <w:t>it</w:t>
      </w:r>
      <w:r w:rsidRPr="005D636E">
        <w:t xml:space="preserve"> součástí nabídky.</w:t>
      </w:r>
    </w:p>
    <w:p w14:paraId="70BC7F5A" w14:textId="77777777" w:rsidR="005D636E" w:rsidRPr="005D636E" w:rsidRDefault="005D636E" w:rsidP="00813258">
      <w:pPr>
        <w:pStyle w:val="Normlnlnek"/>
        <w:suppressAutoHyphens/>
      </w:pPr>
      <w:r w:rsidRPr="005D636E">
        <w:t xml:space="preserve"> Způsob hodnocení nabídek:</w:t>
      </w:r>
    </w:p>
    <w:p w14:paraId="0A6E8CB8" w14:textId="52106F7C" w:rsidR="005D636E" w:rsidRDefault="005D636E" w:rsidP="00813258">
      <w:pPr>
        <w:pStyle w:val="Normlnodstavec"/>
        <w:suppressAutoHyphens/>
        <w:rPr>
          <w:b/>
        </w:rPr>
      </w:pPr>
      <w:r w:rsidRPr="0079224E">
        <w:rPr>
          <w:b/>
        </w:rPr>
        <w:t>Kritéria hodnocení</w:t>
      </w:r>
    </w:p>
    <w:p w14:paraId="2BCA4114" w14:textId="77777777" w:rsidR="00480838" w:rsidRDefault="00480838" w:rsidP="00813258">
      <w:pPr>
        <w:pStyle w:val="podlnek"/>
        <w:suppressAutoHyphens/>
        <w:rPr>
          <w:rFonts w:eastAsia="Verdana"/>
          <w:u w:color="394A58"/>
          <w:lang w:eastAsia="cs-CZ"/>
        </w:rPr>
      </w:pPr>
      <w:r w:rsidRPr="00E4710F">
        <w:rPr>
          <w:rFonts w:eastAsia="Verdana"/>
          <w:u w:color="394A58"/>
          <w:lang w:eastAsia="cs-CZ"/>
        </w:rPr>
        <w:t>Hodnotícím kritériem pro výběr nejvýhodnější nabídky v rámci ekonomické výhodnosti nabídek je nejvýhodnější poměr ceny a kvality, a to na základě následujících kritérií a vah, které představují podíl jednotlivých kritérií hodnocení na celkovém hodnocení.</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
        <w:gridCol w:w="2989"/>
        <w:gridCol w:w="3294"/>
      </w:tblGrid>
      <w:tr w:rsidR="000364DE" w:rsidRPr="00EE3DDB" w14:paraId="651844A3" w14:textId="77777777" w:rsidTr="00613A5E">
        <w:trPr>
          <w:trHeight w:val="631"/>
        </w:trPr>
        <w:tc>
          <w:tcPr>
            <w:tcW w:w="835" w:type="dxa"/>
            <w:tcBorders>
              <w:bottom w:val="single" w:sz="4" w:space="0" w:color="auto"/>
            </w:tcBorders>
            <w:shd w:val="clear" w:color="auto" w:fill="auto"/>
          </w:tcPr>
          <w:p w14:paraId="2E36786E" w14:textId="77777777" w:rsidR="000364DE" w:rsidRPr="00EE3DDB" w:rsidRDefault="000364DE" w:rsidP="00813258">
            <w:pPr>
              <w:keepNext/>
              <w:keepLines/>
              <w:tabs>
                <w:tab w:val="left" w:pos="142"/>
              </w:tabs>
              <w:suppressAutoHyphens/>
              <w:adjustRightInd w:val="0"/>
              <w:textAlignment w:val="baseline"/>
              <w:rPr>
                <w:rFonts w:cs="Arial"/>
              </w:rPr>
            </w:pPr>
          </w:p>
        </w:tc>
        <w:tc>
          <w:tcPr>
            <w:tcW w:w="2989" w:type="dxa"/>
            <w:tcBorders>
              <w:bottom w:val="single" w:sz="4" w:space="0" w:color="auto"/>
            </w:tcBorders>
            <w:shd w:val="clear" w:color="auto" w:fill="auto"/>
            <w:vAlign w:val="center"/>
          </w:tcPr>
          <w:p w14:paraId="7AB6EBEC" w14:textId="77777777" w:rsidR="000364DE" w:rsidRPr="00EE3DDB" w:rsidRDefault="000364DE" w:rsidP="00813258">
            <w:pPr>
              <w:keepNext/>
              <w:keepLines/>
              <w:tabs>
                <w:tab w:val="left" w:pos="142"/>
              </w:tabs>
              <w:suppressAutoHyphens/>
              <w:adjustRightInd w:val="0"/>
              <w:textAlignment w:val="baseline"/>
              <w:rPr>
                <w:rFonts w:cs="Arial"/>
                <w:b/>
              </w:rPr>
            </w:pPr>
            <w:r w:rsidRPr="00EE3DDB">
              <w:rPr>
                <w:rFonts w:cs="Arial"/>
                <w:b/>
              </w:rPr>
              <w:t xml:space="preserve">Dílčí hodnotící kritérium </w:t>
            </w:r>
          </w:p>
        </w:tc>
        <w:tc>
          <w:tcPr>
            <w:tcW w:w="3294" w:type="dxa"/>
            <w:tcBorders>
              <w:bottom w:val="single" w:sz="4" w:space="0" w:color="auto"/>
            </w:tcBorders>
            <w:shd w:val="clear" w:color="auto" w:fill="auto"/>
            <w:vAlign w:val="center"/>
          </w:tcPr>
          <w:p w14:paraId="5685C660" w14:textId="77777777" w:rsidR="000364DE" w:rsidRPr="00EE3DDB" w:rsidRDefault="000364DE" w:rsidP="00813258">
            <w:pPr>
              <w:keepNext/>
              <w:keepLines/>
              <w:tabs>
                <w:tab w:val="left" w:pos="142"/>
              </w:tabs>
              <w:suppressAutoHyphens/>
              <w:adjustRightInd w:val="0"/>
              <w:textAlignment w:val="baseline"/>
              <w:rPr>
                <w:rFonts w:cs="Arial"/>
                <w:b/>
              </w:rPr>
            </w:pPr>
            <w:r w:rsidRPr="00EE3DDB">
              <w:rPr>
                <w:rFonts w:cs="Arial"/>
                <w:b/>
              </w:rPr>
              <w:t>Váha dílčího kritéria v celkovém hodnocení</w:t>
            </w:r>
          </w:p>
        </w:tc>
      </w:tr>
      <w:tr w:rsidR="000364DE" w:rsidRPr="00EE3DDB" w14:paraId="3204C4A5" w14:textId="77777777" w:rsidTr="00613A5E">
        <w:trPr>
          <w:trHeight w:val="420"/>
        </w:trPr>
        <w:tc>
          <w:tcPr>
            <w:tcW w:w="835" w:type="dxa"/>
            <w:tcBorders>
              <w:bottom w:val="single" w:sz="4" w:space="0" w:color="auto"/>
            </w:tcBorders>
            <w:shd w:val="clear" w:color="auto" w:fill="auto"/>
          </w:tcPr>
          <w:p w14:paraId="6F0E1367" w14:textId="77777777" w:rsidR="000364DE" w:rsidRPr="00EE3DDB" w:rsidRDefault="000364DE" w:rsidP="00813258">
            <w:pPr>
              <w:keepNext/>
              <w:keepLines/>
              <w:tabs>
                <w:tab w:val="left" w:pos="142"/>
              </w:tabs>
              <w:suppressAutoHyphens/>
              <w:adjustRightInd w:val="0"/>
              <w:textAlignment w:val="baseline"/>
              <w:rPr>
                <w:rFonts w:cs="Arial"/>
              </w:rPr>
            </w:pPr>
            <w:r w:rsidRPr="00EE3DDB">
              <w:rPr>
                <w:rFonts w:cs="Arial"/>
              </w:rPr>
              <w:t>a)</w:t>
            </w:r>
          </w:p>
        </w:tc>
        <w:tc>
          <w:tcPr>
            <w:tcW w:w="2989" w:type="dxa"/>
            <w:tcBorders>
              <w:bottom w:val="single" w:sz="4" w:space="0" w:color="auto"/>
            </w:tcBorders>
            <w:shd w:val="clear" w:color="auto" w:fill="auto"/>
          </w:tcPr>
          <w:p w14:paraId="0A0B4FBB" w14:textId="77777777" w:rsidR="000364DE" w:rsidRPr="00EE3DDB" w:rsidRDefault="000364DE" w:rsidP="00813258">
            <w:pPr>
              <w:keepNext/>
              <w:keepLines/>
              <w:tabs>
                <w:tab w:val="left" w:pos="142"/>
              </w:tabs>
              <w:suppressAutoHyphens/>
              <w:adjustRightInd w:val="0"/>
              <w:textAlignment w:val="baseline"/>
              <w:rPr>
                <w:rFonts w:cs="Arial"/>
              </w:rPr>
            </w:pPr>
            <w:r w:rsidRPr="00EE3DDB">
              <w:rPr>
                <w:rFonts w:cs="Arial"/>
              </w:rPr>
              <w:t>Celková nabídková cena</w:t>
            </w:r>
          </w:p>
        </w:tc>
        <w:tc>
          <w:tcPr>
            <w:tcW w:w="3294" w:type="dxa"/>
            <w:tcBorders>
              <w:bottom w:val="single" w:sz="4" w:space="0" w:color="auto"/>
            </w:tcBorders>
            <w:shd w:val="clear" w:color="auto" w:fill="auto"/>
            <w:vAlign w:val="center"/>
          </w:tcPr>
          <w:p w14:paraId="6EFE6F67" w14:textId="77777777" w:rsidR="000364DE" w:rsidRPr="00EE3DDB" w:rsidRDefault="000364DE" w:rsidP="00813258">
            <w:pPr>
              <w:keepNext/>
              <w:keepLines/>
              <w:tabs>
                <w:tab w:val="left" w:pos="142"/>
              </w:tabs>
              <w:suppressAutoHyphens/>
              <w:adjustRightInd w:val="0"/>
              <w:textAlignment w:val="baseline"/>
              <w:rPr>
                <w:rFonts w:cs="Arial"/>
              </w:rPr>
            </w:pPr>
            <w:r>
              <w:rPr>
                <w:rFonts w:cs="Arial"/>
              </w:rPr>
              <w:t>7</w:t>
            </w:r>
            <w:r w:rsidRPr="00322F02">
              <w:rPr>
                <w:rFonts w:cs="Arial"/>
              </w:rPr>
              <w:t>0 %</w:t>
            </w:r>
          </w:p>
        </w:tc>
      </w:tr>
      <w:tr w:rsidR="000364DE" w:rsidRPr="00EE3DDB" w14:paraId="257A429E" w14:textId="77777777" w:rsidTr="00613A5E">
        <w:trPr>
          <w:trHeight w:val="3588"/>
        </w:trPr>
        <w:tc>
          <w:tcPr>
            <w:tcW w:w="835" w:type="dxa"/>
            <w:tcBorders>
              <w:top w:val="single" w:sz="4" w:space="0" w:color="auto"/>
              <w:bottom w:val="single" w:sz="4" w:space="0" w:color="auto"/>
              <w:right w:val="single" w:sz="4" w:space="0" w:color="auto"/>
            </w:tcBorders>
            <w:shd w:val="clear" w:color="auto" w:fill="auto"/>
          </w:tcPr>
          <w:p w14:paraId="7BF8BC17" w14:textId="77777777" w:rsidR="000364DE" w:rsidRPr="00EE3DDB" w:rsidRDefault="000364DE" w:rsidP="00813258">
            <w:pPr>
              <w:keepNext/>
              <w:keepLines/>
              <w:tabs>
                <w:tab w:val="left" w:pos="142"/>
              </w:tabs>
              <w:suppressAutoHyphens/>
              <w:adjustRightInd w:val="0"/>
              <w:textAlignment w:val="baseline"/>
              <w:rPr>
                <w:rFonts w:cs="Arial"/>
              </w:rPr>
            </w:pPr>
            <w:r w:rsidRPr="00EE3DDB">
              <w:rPr>
                <w:rFonts w:cs="Arial"/>
              </w:rPr>
              <w:t>b)</w:t>
            </w:r>
          </w:p>
        </w:tc>
        <w:tc>
          <w:tcPr>
            <w:tcW w:w="2989" w:type="dxa"/>
            <w:tcBorders>
              <w:top w:val="single" w:sz="4" w:space="0" w:color="auto"/>
              <w:left w:val="single" w:sz="4" w:space="0" w:color="auto"/>
              <w:bottom w:val="single" w:sz="4" w:space="0" w:color="auto"/>
              <w:right w:val="single" w:sz="4" w:space="0" w:color="auto"/>
            </w:tcBorders>
            <w:shd w:val="clear" w:color="auto" w:fill="auto"/>
          </w:tcPr>
          <w:p w14:paraId="1054A982" w14:textId="45496E4B" w:rsidR="000364DE" w:rsidRPr="00EE3DDB" w:rsidRDefault="000364DE" w:rsidP="00813258">
            <w:pPr>
              <w:keepNext/>
              <w:keepLines/>
              <w:tabs>
                <w:tab w:val="left" w:pos="142"/>
              </w:tabs>
              <w:suppressAutoHyphens/>
              <w:adjustRightInd w:val="0"/>
              <w:textAlignment w:val="baseline"/>
              <w:rPr>
                <w:rFonts w:cs="Arial"/>
              </w:rPr>
            </w:pPr>
            <w:r w:rsidRPr="00EE3DDB">
              <w:rPr>
                <w:rFonts w:cs="Arial"/>
              </w:rPr>
              <w:t xml:space="preserve">Kvalita – počet let praxe vedoucího </w:t>
            </w:r>
            <w:r>
              <w:rPr>
                <w:rFonts w:cs="Arial"/>
              </w:rPr>
              <w:t>týmu, který splňuje</w:t>
            </w:r>
            <w:r w:rsidRPr="00EE3DDB">
              <w:rPr>
                <w:rFonts w:cs="Arial"/>
              </w:rPr>
              <w:t xml:space="preserve"> </w:t>
            </w:r>
            <w:r w:rsidRPr="00F055B6">
              <w:rPr>
                <w:rFonts w:cs="Arial"/>
              </w:rPr>
              <w:t xml:space="preserve">požadavky </w:t>
            </w:r>
            <w:r w:rsidRPr="002C2967">
              <w:rPr>
                <w:rFonts w:cs="Arial"/>
              </w:rPr>
              <w:t>Zadavatele uvedené v čl. 1</w:t>
            </w:r>
            <w:r w:rsidR="003A4E92" w:rsidRPr="002C2967">
              <w:rPr>
                <w:rFonts w:cs="Arial"/>
              </w:rPr>
              <w:t>2</w:t>
            </w:r>
            <w:r w:rsidRPr="002C2967">
              <w:rPr>
                <w:rFonts w:cs="Arial"/>
              </w:rPr>
              <w:t>.2.5.1. a jeho podbodů této Zadávací dokumentace, nad počet let praxe stanovený Zadávací dokumentací (1</w:t>
            </w:r>
            <w:r w:rsidR="003A4E92" w:rsidRPr="002C2967">
              <w:rPr>
                <w:rFonts w:cs="Arial"/>
              </w:rPr>
              <w:t>2</w:t>
            </w:r>
            <w:r w:rsidRPr="002C2967">
              <w:rPr>
                <w:rFonts w:cs="Arial"/>
              </w:rPr>
              <w:t>.2.5.1. písm. b) Zadávací</w:t>
            </w:r>
            <w:r>
              <w:rPr>
                <w:rFonts w:cs="Arial"/>
              </w:rPr>
              <w:t xml:space="preserve"> dokumentace). </w:t>
            </w:r>
          </w:p>
        </w:tc>
        <w:tc>
          <w:tcPr>
            <w:tcW w:w="3294" w:type="dxa"/>
            <w:tcBorders>
              <w:top w:val="single" w:sz="4" w:space="0" w:color="auto"/>
              <w:left w:val="single" w:sz="4" w:space="0" w:color="auto"/>
              <w:bottom w:val="single" w:sz="4" w:space="0" w:color="auto"/>
              <w:right w:val="single" w:sz="4" w:space="0" w:color="auto"/>
            </w:tcBorders>
            <w:shd w:val="clear" w:color="auto" w:fill="auto"/>
            <w:vAlign w:val="center"/>
          </w:tcPr>
          <w:p w14:paraId="1AF78A1D" w14:textId="77777777" w:rsidR="000364DE" w:rsidRPr="00EE3DDB" w:rsidRDefault="000364DE" w:rsidP="00813258">
            <w:pPr>
              <w:keepNext/>
              <w:keepLines/>
              <w:tabs>
                <w:tab w:val="left" w:pos="142"/>
              </w:tabs>
              <w:suppressAutoHyphens/>
              <w:adjustRightInd w:val="0"/>
              <w:textAlignment w:val="baseline"/>
              <w:rPr>
                <w:rFonts w:cs="Arial"/>
              </w:rPr>
            </w:pPr>
            <w:r>
              <w:rPr>
                <w:rFonts w:cs="Arial"/>
              </w:rPr>
              <w:t>10</w:t>
            </w:r>
            <w:r w:rsidRPr="00940077">
              <w:rPr>
                <w:rFonts w:cs="Arial"/>
              </w:rPr>
              <w:t xml:space="preserve"> %</w:t>
            </w:r>
            <w:r>
              <w:rPr>
                <w:rFonts w:cs="Arial"/>
              </w:rPr>
              <w:t xml:space="preserve"> </w:t>
            </w:r>
            <w:r>
              <w:rPr>
                <w:rFonts w:cs="Arial"/>
              </w:rPr>
              <w:br/>
            </w:r>
          </w:p>
        </w:tc>
      </w:tr>
      <w:tr w:rsidR="000364DE" w:rsidRPr="007831ED" w14:paraId="0A3E6EA0" w14:textId="77777777" w:rsidTr="00613A5E">
        <w:trPr>
          <w:trHeight w:val="2358"/>
        </w:trPr>
        <w:tc>
          <w:tcPr>
            <w:tcW w:w="835" w:type="dxa"/>
            <w:tcBorders>
              <w:top w:val="single" w:sz="4" w:space="0" w:color="auto"/>
              <w:bottom w:val="single" w:sz="4" w:space="0" w:color="auto"/>
              <w:right w:val="single" w:sz="4" w:space="0" w:color="auto"/>
            </w:tcBorders>
            <w:shd w:val="clear" w:color="auto" w:fill="auto"/>
          </w:tcPr>
          <w:p w14:paraId="5E5A7732" w14:textId="77777777" w:rsidR="000364DE" w:rsidRPr="00EE3DDB" w:rsidRDefault="000364DE" w:rsidP="00813258">
            <w:pPr>
              <w:keepNext/>
              <w:keepLines/>
              <w:tabs>
                <w:tab w:val="left" w:pos="142"/>
              </w:tabs>
              <w:suppressAutoHyphens/>
              <w:adjustRightInd w:val="0"/>
              <w:textAlignment w:val="baseline"/>
              <w:rPr>
                <w:rFonts w:cs="Arial"/>
              </w:rPr>
            </w:pPr>
            <w:r>
              <w:rPr>
                <w:rFonts w:cs="Arial"/>
              </w:rPr>
              <w:t>c)</w:t>
            </w:r>
          </w:p>
        </w:tc>
        <w:tc>
          <w:tcPr>
            <w:tcW w:w="2989" w:type="dxa"/>
            <w:tcBorders>
              <w:top w:val="single" w:sz="4" w:space="0" w:color="auto"/>
              <w:left w:val="single" w:sz="4" w:space="0" w:color="auto"/>
              <w:bottom w:val="single" w:sz="4" w:space="0" w:color="auto"/>
              <w:right w:val="single" w:sz="4" w:space="0" w:color="auto"/>
            </w:tcBorders>
            <w:shd w:val="clear" w:color="auto" w:fill="auto"/>
          </w:tcPr>
          <w:p w14:paraId="4F9BA429" w14:textId="26BA8143" w:rsidR="000364DE" w:rsidRPr="002C2967" w:rsidRDefault="000364DE" w:rsidP="00813258">
            <w:pPr>
              <w:keepNext/>
              <w:keepLines/>
              <w:tabs>
                <w:tab w:val="left" w:pos="142"/>
              </w:tabs>
              <w:suppressAutoHyphens/>
              <w:adjustRightInd w:val="0"/>
              <w:textAlignment w:val="baseline"/>
              <w:rPr>
                <w:rFonts w:cs="Arial"/>
              </w:rPr>
            </w:pPr>
            <w:r w:rsidRPr="002C2967">
              <w:rPr>
                <w:rFonts w:cs="Arial"/>
              </w:rPr>
              <w:t>Kvalita – počet let praxe specialisty pro inženýrskou geologii, který splňuje požadavky Zadavatele uvedené v čl. 1</w:t>
            </w:r>
            <w:r w:rsidR="003A4E92" w:rsidRPr="002C2967">
              <w:rPr>
                <w:rFonts w:cs="Arial"/>
              </w:rPr>
              <w:t>2</w:t>
            </w:r>
            <w:r w:rsidRPr="002C2967">
              <w:rPr>
                <w:rFonts w:cs="Arial"/>
              </w:rPr>
              <w:t>.2.5.2. a jeho podbodů této Zadávací dokumentace, nad počet let praxe stanovený Zadávací dokumentací (1</w:t>
            </w:r>
            <w:r w:rsidR="00D847B4" w:rsidRPr="002C2967">
              <w:rPr>
                <w:rFonts w:cs="Arial"/>
              </w:rPr>
              <w:t>2</w:t>
            </w:r>
            <w:r w:rsidRPr="002C2967">
              <w:rPr>
                <w:rFonts w:cs="Arial"/>
              </w:rPr>
              <w:t>.2.5.2. písm. b) Zadávací dokumentace).</w:t>
            </w:r>
          </w:p>
        </w:tc>
        <w:tc>
          <w:tcPr>
            <w:tcW w:w="3294" w:type="dxa"/>
            <w:tcBorders>
              <w:top w:val="single" w:sz="4" w:space="0" w:color="auto"/>
              <w:left w:val="single" w:sz="4" w:space="0" w:color="auto"/>
              <w:bottom w:val="single" w:sz="4" w:space="0" w:color="auto"/>
              <w:right w:val="single" w:sz="4" w:space="0" w:color="auto"/>
            </w:tcBorders>
            <w:shd w:val="clear" w:color="auto" w:fill="auto"/>
            <w:vAlign w:val="center"/>
          </w:tcPr>
          <w:p w14:paraId="20F5A16C" w14:textId="77777777" w:rsidR="000364DE" w:rsidRPr="007831ED" w:rsidRDefault="000364DE" w:rsidP="00813258">
            <w:pPr>
              <w:keepNext/>
              <w:keepLines/>
              <w:tabs>
                <w:tab w:val="left" w:pos="142"/>
              </w:tabs>
              <w:suppressAutoHyphens/>
              <w:adjustRightInd w:val="0"/>
              <w:textAlignment w:val="baseline"/>
              <w:rPr>
                <w:rFonts w:cs="Arial"/>
              </w:rPr>
            </w:pPr>
            <w:r>
              <w:rPr>
                <w:rFonts w:cs="Arial"/>
              </w:rPr>
              <w:t>10</w:t>
            </w:r>
            <w:r w:rsidRPr="00940077">
              <w:rPr>
                <w:rFonts w:cs="Arial"/>
              </w:rPr>
              <w:t xml:space="preserve"> %</w:t>
            </w:r>
          </w:p>
        </w:tc>
      </w:tr>
      <w:tr w:rsidR="000364DE" w14:paraId="1E8A16B7" w14:textId="77777777" w:rsidTr="00613A5E">
        <w:trPr>
          <w:trHeight w:val="2370"/>
        </w:trPr>
        <w:tc>
          <w:tcPr>
            <w:tcW w:w="835" w:type="dxa"/>
            <w:tcBorders>
              <w:top w:val="single" w:sz="4" w:space="0" w:color="auto"/>
              <w:bottom w:val="single" w:sz="4" w:space="0" w:color="auto"/>
              <w:right w:val="single" w:sz="4" w:space="0" w:color="auto"/>
            </w:tcBorders>
            <w:shd w:val="clear" w:color="auto" w:fill="auto"/>
          </w:tcPr>
          <w:p w14:paraId="1826A10E" w14:textId="77777777" w:rsidR="000364DE" w:rsidRDefault="000364DE" w:rsidP="00813258">
            <w:pPr>
              <w:keepNext/>
              <w:keepLines/>
              <w:tabs>
                <w:tab w:val="left" w:pos="142"/>
              </w:tabs>
              <w:suppressAutoHyphens/>
              <w:adjustRightInd w:val="0"/>
              <w:textAlignment w:val="baseline"/>
              <w:rPr>
                <w:rFonts w:cs="Arial"/>
              </w:rPr>
            </w:pPr>
            <w:r>
              <w:rPr>
                <w:rFonts w:cs="Arial"/>
              </w:rPr>
              <w:t>d)</w:t>
            </w:r>
          </w:p>
        </w:tc>
        <w:tc>
          <w:tcPr>
            <w:tcW w:w="2989" w:type="dxa"/>
            <w:tcBorders>
              <w:top w:val="single" w:sz="4" w:space="0" w:color="auto"/>
              <w:left w:val="single" w:sz="4" w:space="0" w:color="auto"/>
              <w:bottom w:val="single" w:sz="4" w:space="0" w:color="auto"/>
              <w:right w:val="single" w:sz="4" w:space="0" w:color="auto"/>
            </w:tcBorders>
            <w:shd w:val="clear" w:color="auto" w:fill="auto"/>
          </w:tcPr>
          <w:p w14:paraId="1CFD6104" w14:textId="5013E1A2" w:rsidR="000364DE" w:rsidRPr="002C2967" w:rsidRDefault="000364DE" w:rsidP="00815B67">
            <w:pPr>
              <w:keepNext/>
              <w:keepLines/>
              <w:tabs>
                <w:tab w:val="left" w:pos="142"/>
              </w:tabs>
              <w:suppressAutoHyphens/>
              <w:adjustRightInd w:val="0"/>
              <w:textAlignment w:val="baseline"/>
              <w:rPr>
                <w:rFonts w:cs="Arial"/>
              </w:rPr>
            </w:pPr>
            <w:r w:rsidRPr="002C2967">
              <w:rPr>
                <w:rFonts w:cs="Arial"/>
              </w:rPr>
              <w:t xml:space="preserve">Kvalita – počet let praxe </w:t>
            </w:r>
            <w:r w:rsidR="00815B67">
              <w:rPr>
                <w:rFonts w:cs="Arial"/>
              </w:rPr>
              <w:t xml:space="preserve">specialisty na </w:t>
            </w:r>
            <w:r w:rsidRPr="002C2967">
              <w:rPr>
                <w:rFonts w:cs="Arial"/>
              </w:rPr>
              <w:t>dopravní stavby, který splňuje požadavky Zadavatele uvedené v čl. 1</w:t>
            </w:r>
            <w:r w:rsidR="00D847B4" w:rsidRPr="002C2967">
              <w:rPr>
                <w:rFonts w:cs="Arial"/>
              </w:rPr>
              <w:t>2</w:t>
            </w:r>
            <w:r w:rsidRPr="002C2967">
              <w:rPr>
                <w:rFonts w:cs="Arial"/>
              </w:rPr>
              <w:t>.2.5.7. a jeho podbodů této Zadávací dokumentace, nad počet let praxe stanovený Zadávací dokumentací (1</w:t>
            </w:r>
            <w:r w:rsidR="00D847B4" w:rsidRPr="002C2967">
              <w:rPr>
                <w:rFonts w:cs="Arial"/>
              </w:rPr>
              <w:t>2</w:t>
            </w:r>
            <w:r w:rsidRPr="002C2967">
              <w:rPr>
                <w:rFonts w:cs="Arial"/>
              </w:rPr>
              <w:t>.2.5.7. písm. a) Zadávací dokumentace).</w:t>
            </w:r>
          </w:p>
        </w:tc>
        <w:tc>
          <w:tcPr>
            <w:tcW w:w="3294" w:type="dxa"/>
            <w:tcBorders>
              <w:top w:val="single" w:sz="4" w:space="0" w:color="auto"/>
              <w:left w:val="single" w:sz="4" w:space="0" w:color="auto"/>
              <w:bottom w:val="single" w:sz="4" w:space="0" w:color="auto"/>
              <w:right w:val="single" w:sz="4" w:space="0" w:color="auto"/>
            </w:tcBorders>
            <w:shd w:val="clear" w:color="auto" w:fill="auto"/>
            <w:vAlign w:val="center"/>
          </w:tcPr>
          <w:p w14:paraId="3F7FA281" w14:textId="77777777" w:rsidR="000364DE" w:rsidRDefault="000364DE" w:rsidP="00813258">
            <w:pPr>
              <w:keepNext/>
              <w:keepLines/>
              <w:tabs>
                <w:tab w:val="left" w:pos="142"/>
              </w:tabs>
              <w:suppressAutoHyphens/>
              <w:adjustRightInd w:val="0"/>
              <w:textAlignment w:val="baseline"/>
              <w:rPr>
                <w:rFonts w:cs="Arial"/>
              </w:rPr>
            </w:pPr>
            <w:r>
              <w:rPr>
                <w:rFonts w:cs="Arial"/>
              </w:rPr>
              <w:t>10%</w:t>
            </w:r>
          </w:p>
        </w:tc>
      </w:tr>
    </w:tbl>
    <w:p w14:paraId="23A6FFB4" w14:textId="77777777" w:rsidR="00552508" w:rsidRDefault="00552508" w:rsidP="00312D19">
      <w:pPr>
        <w:pStyle w:val="podlnek"/>
        <w:numPr>
          <w:ilvl w:val="0"/>
          <w:numId w:val="0"/>
        </w:numPr>
        <w:suppressAutoHyphens/>
        <w:rPr>
          <w:rFonts w:eastAsia="Verdana"/>
          <w:u w:color="394A58"/>
          <w:lang w:eastAsia="cs-CZ"/>
        </w:rPr>
      </w:pPr>
    </w:p>
    <w:p w14:paraId="5EA99FAD" w14:textId="285E11A7" w:rsidR="00312D19" w:rsidRDefault="00724FEE" w:rsidP="00724FEE">
      <w:pPr>
        <w:pStyle w:val="podlnek"/>
        <w:numPr>
          <w:ilvl w:val="0"/>
          <w:numId w:val="0"/>
        </w:numPr>
        <w:suppressAutoHyphens/>
        <w:ind w:left="1134"/>
        <w:rPr>
          <w:rFonts w:eastAsia="Verdana"/>
          <w:u w:color="394A58"/>
          <w:lang w:eastAsia="cs-CZ"/>
        </w:rPr>
      </w:pPr>
      <w:r>
        <w:lastRenderedPageBreak/>
        <w:t xml:space="preserve">Dodavatel je oprávněn svěřit jedné fyzické osobě výkon maximálně dvou funkcí člena realizačního týmu dodavatele a touto jednou fyzickou osobou prokazovat splnění kvalifikace ve vztahu k více funkcím člena realizačního týmu za předpokladu, že tato osoba splňuje všechna </w:t>
      </w:r>
      <w:r w:rsidRPr="00724FEE">
        <w:rPr>
          <w:rFonts w:eastAsia="Verdana"/>
          <w:u w:color="394A58"/>
          <w:lang w:eastAsia="cs-CZ"/>
        </w:rPr>
        <w:t>kvalifikační</w:t>
      </w:r>
      <w:r>
        <w:t xml:space="preserve"> kritéria požadovaná na výkon těchto funkcí. Určí-li dodavatel jednu fyzickou osobou pro více funkcí člena realizačního týmu, může být tato osoba předmětem hodnocení pouze u jedné z funkcí, kterou má zastávat. V takovém případě je dodavatel povinen v nabídce ve </w:t>
      </w:r>
      <w:r>
        <w:rPr>
          <w:rFonts w:eastAsia="Times New Roman" w:cs="Times New Roman"/>
          <w:bCs w:val="0"/>
          <w:szCs w:val="23"/>
          <w:u w:color="394A58"/>
          <w:lang w:eastAsia="cs-CZ"/>
        </w:rPr>
        <w:t xml:space="preserve">vzoru životopisu, který je zpracován jako </w:t>
      </w:r>
      <w:r w:rsidRPr="002C2967">
        <w:rPr>
          <w:rFonts w:eastAsia="Times New Roman" w:cs="Times New Roman"/>
          <w:bCs w:val="0"/>
          <w:szCs w:val="23"/>
          <w:u w:color="394A58"/>
          <w:lang w:eastAsia="cs-CZ"/>
        </w:rPr>
        <w:t>Příloha č. 5 Zadávací dokumentace</w:t>
      </w:r>
      <w:r>
        <w:rPr>
          <w:rFonts w:eastAsia="Times New Roman" w:cs="Times New Roman"/>
          <w:bCs w:val="0"/>
          <w:szCs w:val="23"/>
          <w:u w:color="394A58"/>
          <w:lang w:eastAsia="cs-CZ"/>
        </w:rPr>
        <w:t xml:space="preserve"> – Závazný vzor životopisu</w:t>
      </w:r>
      <w:r>
        <w:t xml:space="preserve"> uvést, pro kterou funkci člena realizačního týmu dodavatele má být tato fyzická osoba hodnocena. Nebude-li nabídka tento údaj obsahovat, příp. bude-li uvedeno, že má být osoba hodnocena pro více funkcí člena realizačního týmu dodavatele, nebude taková fyzická osoba hodnocena pro žádnou z funkcí, které má zastávat. Zadavatel upozorňuje, že tento údaj nemůže být dodatečně doplňován či měněn postupem dle § 46 odst. 2 ZZVZ.</w:t>
      </w:r>
    </w:p>
    <w:p w14:paraId="6AFAD689" w14:textId="77777777" w:rsidR="00312D19" w:rsidRPr="00E4710F" w:rsidRDefault="00312D19" w:rsidP="00312D19">
      <w:pPr>
        <w:pStyle w:val="podlnek"/>
        <w:numPr>
          <w:ilvl w:val="0"/>
          <w:numId w:val="0"/>
        </w:numPr>
        <w:suppressAutoHyphens/>
        <w:rPr>
          <w:rFonts w:eastAsia="Verdana"/>
          <w:u w:color="394A58"/>
          <w:lang w:eastAsia="cs-CZ"/>
        </w:rPr>
      </w:pPr>
    </w:p>
    <w:p w14:paraId="08C4ABD0" w14:textId="77777777" w:rsidR="000364DE" w:rsidRPr="00613A5E" w:rsidRDefault="000364DE" w:rsidP="00813258">
      <w:pPr>
        <w:pStyle w:val="podlnek"/>
        <w:suppressAutoHyphens/>
        <w:rPr>
          <w:rFonts w:eastAsia="Verdana"/>
          <w:b/>
          <w:u w:val="single" w:color="394A58"/>
          <w:lang w:eastAsia="cs-CZ"/>
        </w:rPr>
      </w:pPr>
      <w:r w:rsidRPr="00613A5E">
        <w:rPr>
          <w:rFonts w:eastAsia="Verdana"/>
          <w:b/>
          <w:u w:val="single" w:color="394A58"/>
          <w:lang w:eastAsia="cs-CZ"/>
        </w:rPr>
        <w:t>Metoda hodnocení podané nabídky dle kritéria a)</w:t>
      </w:r>
    </w:p>
    <w:p w14:paraId="7BFFEE86" w14:textId="77777777" w:rsidR="000364DE" w:rsidRPr="003C67FC" w:rsidRDefault="000364DE" w:rsidP="00813258">
      <w:pPr>
        <w:pStyle w:val="podlnek"/>
        <w:numPr>
          <w:ilvl w:val="0"/>
          <w:numId w:val="0"/>
        </w:numPr>
        <w:suppressAutoHyphens/>
        <w:ind w:left="1134"/>
        <w:rPr>
          <w:rFonts w:eastAsia="Verdana"/>
          <w:u w:color="394A58"/>
          <w:lang w:eastAsia="cs-CZ"/>
        </w:rPr>
      </w:pPr>
      <w:r w:rsidRPr="003C67FC">
        <w:rPr>
          <w:rFonts w:eastAsia="Verdana"/>
          <w:u w:color="394A58"/>
          <w:lang w:eastAsia="cs-CZ"/>
        </w:rPr>
        <w:t>Hodnotící kritérium a) bude hodnoceno dle následujícího vzorce:</w:t>
      </w:r>
    </w:p>
    <w:p w14:paraId="246E9214" w14:textId="77777777" w:rsidR="000364DE" w:rsidRPr="003C67FC" w:rsidRDefault="000364DE" w:rsidP="00813258">
      <w:pPr>
        <w:pStyle w:val="podlnek"/>
        <w:numPr>
          <w:ilvl w:val="0"/>
          <w:numId w:val="0"/>
        </w:numPr>
        <w:suppressAutoHyphens/>
        <w:ind w:left="1134"/>
        <w:rPr>
          <w:rFonts w:eastAsia="Verdana"/>
          <w:u w:color="394A58"/>
          <w:lang w:eastAsia="cs-CZ"/>
        </w:rPr>
      </w:pPr>
      <w:r w:rsidRPr="003C67FC">
        <w:rPr>
          <w:rFonts w:eastAsia="Verdana"/>
          <w:u w:color="394A58"/>
          <w:lang w:eastAsia="cs-CZ"/>
        </w:rPr>
        <w:tab/>
      </w:r>
      <w:r w:rsidRPr="003C67FC">
        <w:rPr>
          <w:rFonts w:eastAsia="Verdana"/>
          <w:u w:color="394A58"/>
          <w:lang w:eastAsia="cs-CZ"/>
        </w:rPr>
        <w:tab/>
        <w:t xml:space="preserve">nejvýhodnější nabídková cena </w:t>
      </w:r>
    </w:p>
    <w:p w14:paraId="40E6C56F" w14:textId="77777777" w:rsidR="000364DE" w:rsidRPr="003C67FC" w:rsidRDefault="000364DE" w:rsidP="00813258">
      <w:pPr>
        <w:pStyle w:val="podlnek"/>
        <w:numPr>
          <w:ilvl w:val="0"/>
          <w:numId w:val="0"/>
        </w:numPr>
        <w:suppressAutoHyphens/>
        <w:ind w:left="1134"/>
        <w:rPr>
          <w:rFonts w:eastAsia="Verdana"/>
          <w:u w:color="394A58"/>
          <w:lang w:eastAsia="cs-CZ"/>
        </w:rPr>
      </w:pPr>
      <w:r w:rsidRPr="003C67FC">
        <w:rPr>
          <w:rFonts w:eastAsia="Verdana"/>
          <w:u w:color="394A58"/>
          <w:lang w:eastAsia="cs-CZ"/>
        </w:rPr>
        <w:t xml:space="preserve">100 x </w:t>
      </w:r>
      <w:r w:rsidRPr="003C67FC">
        <w:rPr>
          <w:rFonts w:eastAsia="Verdana"/>
          <w:u w:color="394A58"/>
          <w:lang w:eastAsia="cs-CZ"/>
        </w:rPr>
        <w:tab/>
        <w:t>-----------------------------------  x 0,</w:t>
      </w:r>
      <w:r>
        <w:rPr>
          <w:rFonts w:eastAsia="Verdana"/>
          <w:u w:color="394A58"/>
          <w:lang w:eastAsia="cs-CZ"/>
        </w:rPr>
        <w:t>7</w:t>
      </w:r>
      <w:r w:rsidRPr="003C67FC">
        <w:rPr>
          <w:rFonts w:eastAsia="Verdana"/>
          <w:u w:color="394A58"/>
          <w:lang w:eastAsia="cs-CZ"/>
        </w:rPr>
        <w:t xml:space="preserve"> </w:t>
      </w:r>
    </w:p>
    <w:p w14:paraId="703107B1" w14:textId="77777777" w:rsidR="000364DE" w:rsidRDefault="000364DE" w:rsidP="00813258">
      <w:pPr>
        <w:pStyle w:val="podlnek"/>
        <w:numPr>
          <w:ilvl w:val="0"/>
          <w:numId w:val="0"/>
        </w:numPr>
        <w:suppressAutoHyphens/>
        <w:ind w:left="1134"/>
        <w:rPr>
          <w:rFonts w:eastAsia="Verdana"/>
          <w:u w:color="394A58"/>
          <w:lang w:eastAsia="cs-CZ"/>
        </w:rPr>
      </w:pPr>
      <w:r w:rsidRPr="003C67FC">
        <w:rPr>
          <w:rFonts w:eastAsia="Verdana"/>
          <w:u w:color="394A58"/>
          <w:lang w:eastAsia="cs-CZ"/>
        </w:rPr>
        <w:tab/>
        <w:t xml:space="preserve"> </w:t>
      </w:r>
      <w:r w:rsidRPr="003C67FC">
        <w:rPr>
          <w:rFonts w:eastAsia="Verdana"/>
          <w:u w:color="394A58"/>
          <w:lang w:eastAsia="cs-CZ"/>
        </w:rPr>
        <w:tab/>
        <w:t xml:space="preserve">  cena hodnocené nabídky</w:t>
      </w:r>
    </w:p>
    <w:p w14:paraId="2400FF5F" w14:textId="010ABB5E" w:rsidR="000364DE" w:rsidRDefault="000364DE" w:rsidP="00813258">
      <w:pPr>
        <w:pStyle w:val="podlnek"/>
        <w:numPr>
          <w:ilvl w:val="0"/>
          <w:numId w:val="0"/>
        </w:numPr>
        <w:suppressAutoHyphens/>
        <w:ind w:left="1134"/>
        <w:rPr>
          <w:rFonts w:eastAsia="Verdana"/>
          <w:u w:color="394A58"/>
          <w:lang w:eastAsia="cs-CZ"/>
        </w:rPr>
      </w:pPr>
      <w:r>
        <w:rPr>
          <w:rFonts w:eastAsia="Verdana"/>
          <w:u w:color="394A58"/>
          <w:lang w:eastAsia="cs-CZ"/>
        </w:rPr>
        <w:t xml:space="preserve">Za nejvýhodnější nabídkovou cenou je považována nejnižší celková nabídková cena </w:t>
      </w:r>
      <w:r w:rsidR="00552508">
        <w:rPr>
          <w:rFonts w:eastAsia="Verdana"/>
          <w:u w:color="394A58"/>
          <w:lang w:eastAsia="cs-CZ"/>
        </w:rPr>
        <w:t>zpracovaná v </w:t>
      </w:r>
      <w:r w:rsidR="00552508" w:rsidRPr="002C2967">
        <w:rPr>
          <w:rFonts w:eastAsia="Verdana"/>
          <w:u w:color="394A58"/>
          <w:lang w:eastAsia="cs-CZ"/>
        </w:rPr>
        <w:t>souladu s čl. 1</w:t>
      </w:r>
      <w:r w:rsidR="00FE5C61" w:rsidRPr="002C2967">
        <w:rPr>
          <w:rFonts w:eastAsia="Verdana"/>
          <w:u w:color="394A58"/>
          <w:lang w:eastAsia="cs-CZ"/>
        </w:rPr>
        <w:t>3</w:t>
      </w:r>
      <w:r w:rsidR="00552508" w:rsidRPr="002C2967">
        <w:rPr>
          <w:rFonts w:eastAsia="Verdana"/>
          <w:u w:color="394A58"/>
          <w:lang w:eastAsia="cs-CZ"/>
        </w:rPr>
        <w:t xml:space="preserve"> této Zadávací</w:t>
      </w:r>
      <w:r w:rsidR="00552508">
        <w:rPr>
          <w:rFonts w:eastAsia="Verdana"/>
          <w:u w:color="394A58"/>
          <w:lang w:eastAsia="cs-CZ"/>
        </w:rPr>
        <w:t xml:space="preserve"> dokumentace</w:t>
      </w:r>
      <w:r>
        <w:rPr>
          <w:rFonts w:eastAsia="Verdana"/>
          <w:u w:color="394A58"/>
          <w:lang w:eastAsia="cs-CZ"/>
        </w:rPr>
        <w:t xml:space="preserve">. </w:t>
      </w:r>
    </w:p>
    <w:p w14:paraId="2F2D0118" w14:textId="77777777" w:rsidR="00552508" w:rsidRPr="00613A5E" w:rsidRDefault="00552508" w:rsidP="00813258">
      <w:pPr>
        <w:pStyle w:val="podlnek"/>
        <w:suppressAutoHyphens/>
        <w:rPr>
          <w:rFonts w:eastAsia="Verdana"/>
          <w:b/>
          <w:u w:val="single" w:color="394A58"/>
          <w:lang w:eastAsia="cs-CZ"/>
        </w:rPr>
      </w:pPr>
      <w:bookmarkStart w:id="54" w:name="_Ref65679692"/>
      <w:r w:rsidRPr="00613A5E">
        <w:rPr>
          <w:rFonts w:eastAsia="Verdana"/>
          <w:b/>
          <w:u w:val="single" w:color="394A58"/>
          <w:lang w:eastAsia="cs-CZ"/>
        </w:rPr>
        <w:t>Metoda hodnocení podané nabídky dle kritéria b)</w:t>
      </w:r>
      <w:bookmarkEnd w:id="54"/>
    </w:p>
    <w:p w14:paraId="6C8FBE3F" w14:textId="77777777" w:rsidR="00552508" w:rsidRPr="003C67FC" w:rsidRDefault="00552508" w:rsidP="00813258">
      <w:pPr>
        <w:pStyle w:val="Normlnlnek"/>
        <w:numPr>
          <w:ilvl w:val="0"/>
          <w:numId w:val="0"/>
        </w:numPr>
        <w:suppressAutoHyphens/>
        <w:ind w:left="426" w:firstLine="708"/>
        <w:rPr>
          <w:b w:val="0"/>
        </w:rPr>
      </w:pPr>
      <w:r w:rsidRPr="003C67FC">
        <w:rPr>
          <w:b w:val="0"/>
        </w:rPr>
        <w:t>Hodnotící kritérium b) bude hodnoceno následujícím způsobem:</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551"/>
      </w:tblGrid>
      <w:tr w:rsidR="00552508" w:rsidRPr="008B0D55" w14:paraId="1C27826D" w14:textId="77777777" w:rsidTr="005F3100">
        <w:trPr>
          <w:trHeight w:val="999"/>
        </w:trPr>
        <w:tc>
          <w:tcPr>
            <w:tcW w:w="3794" w:type="dxa"/>
            <w:shd w:val="clear" w:color="auto" w:fill="auto"/>
          </w:tcPr>
          <w:p w14:paraId="6182707E" w14:textId="23A719C7" w:rsidR="00552508" w:rsidRPr="008807C7" w:rsidRDefault="00552508" w:rsidP="00813258">
            <w:pPr>
              <w:keepNext/>
              <w:keepLines/>
              <w:suppressAutoHyphens/>
              <w:spacing w:after="0"/>
              <w:rPr>
                <w:rFonts w:cs="Arial"/>
                <w:b/>
              </w:rPr>
            </w:pPr>
            <w:r w:rsidRPr="008807C7">
              <w:rPr>
                <w:rFonts w:cs="Arial"/>
                <w:b/>
              </w:rPr>
              <w:lastRenderedPageBreak/>
              <w:t xml:space="preserve">Kvalita – počet let praxe vedoucího </w:t>
            </w:r>
            <w:r>
              <w:rPr>
                <w:rFonts w:cs="Arial"/>
                <w:b/>
              </w:rPr>
              <w:t>týmu</w:t>
            </w:r>
            <w:r w:rsidRPr="008807C7">
              <w:rPr>
                <w:rFonts w:cs="Arial"/>
                <w:b/>
              </w:rPr>
              <w:t xml:space="preserve">, který splňuje požadavky Zadavatele uvedené v čl. </w:t>
            </w:r>
            <w:r w:rsidRPr="002C2967">
              <w:rPr>
                <w:rFonts w:cs="Arial"/>
                <w:b/>
              </w:rPr>
              <w:t>1</w:t>
            </w:r>
            <w:r w:rsidR="00FE5C61" w:rsidRPr="002C2967">
              <w:rPr>
                <w:rFonts w:cs="Arial"/>
                <w:b/>
              </w:rPr>
              <w:t>2</w:t>
            </w:r>
            <w:r w:rsidRPr="002C2967">
              <w:rPr>
                <w:rFonts w:cs="Arial"/>
                <w:b/>
              </w:rPr>
              <w:t>.2.5.1 a jeho podbodů této Zadávací dokumentace, nad počet let praxe stanovený Zadávací dokumentací (1</w:t>
            </w:r>
            <w:r w:rsidR="00FE5C61" w:rsidRPr="002C2967">
              <w:rPr>
                <w:rFonts w:cs="Arial"/>
                <w:b/>
              </w:rPr>
              <w:t>2</w:t>
            </w:r>
            <w:r w:rsidRPr="002C2967">
              <w:rPr>
                <w:rFonts w:cs="Arial"/>
                <w:b/>
              </w:rPr>
              <w:t>.2.5.1. písm</w:t>
            </w:r>
            <w:r w:rsidRPr="008807C7">
              <w:rPr>
                <w:rFonts w:cs="Arial"/>
                <w:b/>
              </w:rPr>
              <w:t>. b) Zadávací dokumentace).</w:t>
            </w:r>
          </w:p>
        </w:tc>
        <w:tc>
          <w:tcPr>
            <w:tcW w:w="2551" w:type="dxa"/>
            <w:shd w:val="clear" w:color="auto" w:fill="auto"/>
          </w:tcPr>
          <w:p w14:paraId="64228A7B" w14:textId="2FA4CA23" w:rsidR="00552508" w:rsidRPr="008B0D55" w:rsidRDefault="00552508" w:rsidP="00813258">
            <w:pPr>
              <w:keepNext/>
              <w:keepLines/>
              <w:suppressAutoHyphens/>
              <w:spacing w:after="0"/>
              <w:rPr>
                <w:rFonts w:cs="Arial"/>
              </w:rPr>
            </w:pPr>
            <w:r w:rsidRPr="008B0D55">
              <w:rPr>
                <w:rFonts w:cs="Arial"/>
              </w:rPr>
              <w:t>Počet bodů</w:t>
            </w:r>
            <w:r>
              <w:rPr>
                <w:rFonts w:cs="Arial"/>
              </w:rPr>
              <w:t xml:space="preserve"> pro vedoucího týmu</w:t>
            </w:r>
            <w:r w:rsidRPr="00F055B6">
              <w:rPr>
                <w:rFonts w:cs="Arial"/>
              </w:rPr>
              <w:t xml:space="preserve"> </w:t>
            </w:r>
            <w:r>
              <w:rPr>
                <w:rFonts w:cs="Arial"/>
              </w:rPr>
              <w:t xml:space="preserve">splňujícího požadavky </w:t>
            </w:r>
            <w:r w:rsidRPr="002C2967">
              <w:rPr>
                <w:rFonts w:cs="Arial"/>
              </w:rPr>
              <w:t>Zadavatele dle čl. 1</w:t>
            </w:r>
            <w:r w:rsidR="00FE5C61" w:rsidRPr="002C2967">
              <w:rPr>
                <w:rFonts w:cs="Arial"/>
              </w:rPr>
              <w:t>2</w:t>
            </w:r>
            <w:r w:rsidRPr="002C2967">
              <w:rPr>
                <w:rFonts w:cs="Arial"/>
              </w:rPr>
              <w:t>.2.5.1. a</w:t>
            </w:r>
            <w:r w:rsidRPr="00F055B6">
              <w:rPr>
                <w:rFonts w:cs="Arial"/>
              </w:rPr>
              <w:t xml:space="preserve"> jeho podbod</w:t>
            </w:r>
            <w:r>
              <w:rPr>
                <w:rFonts w:cs="Arial"/>
              </w:rPr>
              <w:t>ů</w:t>
            </w:r>
            <w:r w:rsidRPr="00F055B6">
              <w:rPr>
                <w:rFonts w:cs="Arial"/>
              </w:rPr>
              <w:t xml:space="preserve"> této</w:t>
            </w:r>
            <w:r>
              <w:rPr>
                <w:rFonts w:cs="Arial"/>
              </w:rPr>
              <w:t xml:space="preserve"> Zadávací dokumentace</w:t>
            </w:r>
          </w:p>
        </w:tc>
      </w:tr>
      <w:tr w:rsidR="00552508" w:rsidRPr="008B0D55" w14:paraId="5EB4F0E6" w14:textId="77777777" w:rsidTr="005F3100">
        <w:trPr>
          <w:trHeight w:val="605"/>
        </w:trPr>
        <w:tc>
          <w:tcPr>
            <w:tcW w:w="3794" w:type="dxa"/>
            <w:shd w:val="clear" w:color="auto" w:fill="auto"/>
          </w:tcPr>
          <w:p w14:paraId="32C35F19" w14:textId="77777777" w:rsidR="00552508" w:rsidRPr="008B0D55" w:rsidRDefault="00552508" w:rsidP="00813258">
            <w:pPr>
              <w:keepNext/>
              <w:keepLines/>
              <w:suppressAutoHyphens/>
              <w:spacing w:after="0"/>
              <w:rPr>
                <w:rFonts w:cs="Arial"/>
              </w:rPr>
            </w:pPr>
            <w:r>
              <w:rPr>
                <w:rFonts w:cs="Arial"/>
              </w:rPr>
              <w:t>1 rok praxe navíc = tzn. celých 12 měsíců</w:t>
            </w:r>
          </w:p>
        </w:tc>
        <w:tc>
          <w:tcPr>
            <w:tcW w:w="2551" w:type="dxa"/>
            <w:shd w:val="clear" w:color="auto" w:fill="auto"/>
          </w:tcPr>
          <w:p w14:paraId="0C241136" w14:textId="77777777" w:rsidR="00552508" w:rsidRPr="008B0D55" w:rsidRDefault="00552508" w:rsidP="00813258">
            <w:pPr>
              <w:keepNext/>
              <w:keepLines/>
              <w:suppressAutoHyphens/>
              <w:spacing w:after="0"/>
              <w:rPr>
                <w:rFonts w:cs="Arial"/>
              </w:rPr>
            </w:pPr>
            <w:r>
              <w:rPr>
                <w:rFonts w:cs="Arial"/>
              </w:rPr>
              <w:t>1 bod</w:t>
            </w:r>
          </w:p>
        </w:tc>
      </w:tr>
      <w:tr w:rsidR="00552508" w:rsidRPr="008B0D55" w14:paraId="70B2C09A" w14:textId="77777777" w:rsidTr="005F3100">
        <w:tc>
          <w:tcPr>
            <w:tcW w:w="3794" w:type="dxa"/>
            <w:shd w:val="clear" w:color="auto" w:fill="auto"/>
          </w:tcPr>
          <w:p w14:paraId="5E8A8ECE" w14:textId="77777777" w:rsidR="00552508" w:rsidRPr="008B0D55" w:rsidRDefault="00552508" w:rsidP="00813258">
            <w:pPr>
              <w:keepNext/>
              <w:keepLines/>
              <w:suppressAutoHyphens/>
              <w:spacing w:after="0"/>
              <w:rPr>
                <w:rFonts w:cs="Arial"/>
              </w:rPr>
            </w:pPr>
            <w:r>
              <w:rPr>
                <w:rFonts w:cs="Arial"/>
              </w:rPr>
              <w:t>2 roky praxe navíc = tzn. celých 24 měsíců</w:t>
            </w:r>
          </w:p>
        </w:tc>
        <w:tc>
          <w:tcPr>
            <w:tcW w:w="2551" w:type="dxa"/>
            <w:shd w:val="clear" w:color="auto" w:fill="auto"/>
          </w:tcPr>
          <w:p w14:paraId="04955A38" w14:textId="77777777" w:rsidR="00552508" w:rsidRPr="008B0D55" w:rsidRDefault="00552508" w:rsidP="00813258">
            <w:pPr>
              <w:keepNext/>
              <w:keepLines/>
              <w:suppressAutoHyphens/>
              <w:spacing w:after="0"/>
              <w:rPr>
                <w:rFonts w:cs="Arial"/>
              </w:rPr>
            </w:pPr>
            <w:r>
              <w:rPr>
                <w:rFonts w:cs="Arial"/>
              </w:rPr>
              <w:t>2 body</w:t>
            </w:r>
          </w:p>
        </w:tc>
      </w:tr>
      <w:tr w:rsidR="00552508" w:rsidRPr="008B0D55" w14:paraId="51C593A2" w14:textId="77777777" w:rsidTr="005F3100">
        <w:tc>
          <w:tcPr>
            <w:tcW w:w="3794" w:type="dxa"/>
            <w:shd w:val="clear" w:color="auto" w:fill="auto"/>
          </w:tcPr>
          <w:p w14:paraId="1493BEDF" w14:textId="77777777" w:rsidR="00552508" w:rsidRPr="008B0D55" w:rsidRDefault="00552508" w:rsidP="00813258">
            <w:pPr>
              <w:keepNext/>
              <w:keepLines/>
              <w:suppressAutoHyphens/>
              <w:spacing w:after="0"/>
              <w:rPr>
                <w:rFonts w:cs="Arial"/>
              </w:rPr>
            </w:pPr>
            <w:r>
              <w:rPr>
                <w:rFonts w:cs="Arial"/>
              </w:rPr>
              <w:t>3 roky praxe navíc = tzn. celých 36 měsíců</w:t>
            </w:r>
          </w:p>
        </w:tc>
        <w:tc>
          <w:tcPr>
            <w:tcW w:w="2551" w:type="dxa"/>
            <w:shd w:val="clear" w:color="auto" w:fill="auto"/>
          </w:tcPr>
          <w:p w14:paraId="030E2C49" w14:textId="77777777" w:rsidR="00552508" w:rsidRPr="008B0D55" w:rsidRDefault="00552508" w:rsidP="00813258">
            <w:pPr>
              <w:keepNext/>
              <w:keepLines/>
              <w:suppressAutoHyphens/>
              <w:spacing w:after="0"/>
              <w:rPr>
                <w:rFonts w:cs="Arial"/>
              </w:rPr>
            </w:pPr>
            <w:r>
              <w:rPr>
                <w:rFonts w:cs="Arial"/>
              </w:rPr>
              <w:t>3 body</w:t>
            </w:r>
          </w:p>
        </w:tc>
      </w:tr>
      <w:tr w:rsidR="00552508" w:rsidRPr="008B0D55" w14:paraId="0A785A6D" w14:textId="77777777" w:rsidTr="005F3100">
        <w:tc>
          <w:tcPr>
            <w:tcW w:w="3794" w:type="dxa"/>
            <w:shd w:val="clear" w:color="auto" w:fill="auto"/>
          </w:tcPr>
          <w:p w14:paraId="23BD80A7" w14:textId="77777777" w:rsidR="00552508" w:rsidRPr="008B0D55" w:rsidRDefault="00552508" w:rsidP="00813258">
            <w:pPr>
              <w:keepNext/>
              <w:keepLines/>
              <w:suppressAutoHyphens/>
              <w:spacing w:after="0"/>
              <w:rPr>
                <w:rFonts w:cs="Arial"/>
              </w:rPr>
            </w:pPr>
            <w:r>
              <w:rPr>
                <w:rFonts w:cs="Arial"/>
              </w:rPr>
              <w:t>4 roky praxe navíc = tzn. celých 48 měsíců</w:t>
            </w:r>
          </w:p>
        </w:tc>
        <w:tc>
          <w:tcPr>
            <w:tcW w:w="2551" w:type="dxa"/>
            <w:shd w:val="clear" w:color="auto" w:fill="auto"/>
          </w:tcPr>
          <w:p w14:paraId="37FD4622" w14:textId="77777777" w:rsidR="00552508" w:rsidRPr="008B0D55" w:rsidRDefault="00552508" w:rsidP="00813258">
            <w:pPr>
              <w:keepNext/>
              <w:keepLines/>
              <w:suppressAutoHyphens/>
              <w:spacing w:after="0"/>
              <w:rPr>
                <w:rFonts w:cs="Arial"/>
              </w:rPr>
            </w:pPr>
            <w:r>
              <w:rPr>
                <w:rFonts w:cs="Arial"/>
              </w:rPr>
              <w:t>4 body</w:t>
            </w:r>
          </w:p>
        </w:tc>
      </w:tr>
      <w:tr w:rsidR="00552508" w:rsidRPr="008B0D55" w14:paraId="2C1C44F2" w14:textId="77777777" w:rsidTr="005F3100">
        <w:tc>
          <w:tcPr>
            <w:tcW w:w="3794" w:type="dxa"/>
            <w:shd w:val="clear" w:color="auto" w:fill="auto"/>
          </w:tcPr>
          <w:p w14:paraId="4631B36E" w14:textId="77777777" w:rsidR="00552508" w:rsidRPr="008B0D55" w:rsidRDefault="00552508" w:rsidP="00813258">
            <w:pPr>
              <w:keepNext/>
              <w:keepLines/>
              <w:suppressAutoHyphens/>
              <w:spacing w:after="0"/>
              <w:rPr>
                <w:rFonts w:cs="Arial"/>
              </w:rPr>
            </w:pPr>
            <w:r>
              <w:rPr>
                <w:rFonts w:cs="Arial"/>
              </w:rPr>
              <w:t>5 let praxe navíc = tzn. celých 60 měsíců</w:t>
            </w:r>
          </w:p>
        </w:tc>
        <w:tc>
          <w:tcPr>
            <w:tcW w:w="2551" w:type="dxa"/>
            <w:shd w:val="clear" w:color="auto" w:fill="auto"/>
          </w:tcPr>
          <w:p w14:paraId="7BBD66C3" w14:textId="77777777" w:rsidR="00552508" w:rsidRPr="008B0D55" w:rsidRDefault="00552508" w:rsidP="00813258">
            <w:pPr>
              <w:keepNext/>
              <w:keepLines/>
              <w:suppressAutoHyphens/>
              <w:spacing w:after="0"/>
              <w:rPr>
                <w:rFonts w:cs="Arial"/>
              </w:rPr>
            </w:pPr>
            <w:r>
              <w:rPr>
                <w:rFonts w:cs="Arial"/>
              </w:rPr>
              <w:t>5 bodů</w:t>
            </w:r>
          </w:p>
        </w:tc>
      </w:tr>
      <w:tr w:rsidR="00552508" w:rsidRPr="008B0D55" w14:paraId="6E39DB07" w14:textId="77777777" w:rsidTr="005F3100">
        <w:tc>
          <w:tcPr>
            <w:tcW w:w="3794" w:type="dxa"/>
            <w:shd w:val="clear" w:color="auto" w:fill="auto"/>
          </w:tcPr>
          <w:p w14:paraId="538DC65D" w14:textId="77777777" w:rsidR="00552508" w:rsidRPr="008B0D55" w:rsidRDefault="00552508" w:rsidP="00813258">
            <w:pPr>
              <w:keepNext/>
              <w:keepLines/>
              <w:suppressAutoHyphens/>
              <w:spacing w:after="0"/>
              <w:rPr>
                <w:rFonts w:cs="Arial"/>
              </w:rPr>
            </w:pPr>
            <w:r>
              <w:rPr>
                <w:rFonts w:cs="Arial"/>
              </w:rPr>
              <w:t>6 let praxe navíc = tzn. celých 72 měsíců</w:t>
            </w:r>
          </w:p>
        </w:tc>
        <w:tc>
          <w:tcPr>
            <w:tcW w:w="2551" w:type="dxa"/>
            <w:shd w:val="clear" w:color="auto" w:fill="auto"/>
          </w:tcPr>
          <w:p w14:paraId="00FFBE72" w14:textId="77777777" w:rsidR="00552508" w:rsidRPr="008B0D55" w:rsidRDefault="00552508" w:rsidP="00813258">
            <w:pPr>
              <w:keepNext/>
              <w:keepLines/>
              <w:suppressAutoHyphens/>
              <w:spacing w:after="0"/>
              <w:rPr>
                <w:rFonts w:cs="Arial"/>
              </w:rPr>
            </w:pPr>
            <w:r>
              <w:rPr>
                <w:rFonts w:cs="Arial"/>
              </w:rPr>
              <w:t>6 bodů</w:t>
            </w:r>
          </w:p>
        </w:tc>
      </w:tr>
      <w:tr w:rsidR="00552508" w:rsidRPr="008B0D55" w14:paraId="74E1D2FB" w14:textId="77777777" w:rsidTr="005F3100">
        <w:tc>
          <w:tcPr>
            <w:tcW w:w="3794" w:type="dxa"/>
            <w:shd w:val="clear" w:color="auto" w:fill="auto"/>
          </w:tcPr>
          <w:p w14:paraId="3C947D8D" w14:textId="77777777" w:rsidR="00552508" w:rsidRDefault="00552508" w:rsidP="00813258">
            <w:pPr>
              <w:keepNext/>
              <w:keepLines/>
              <w:suppressAutoHyphens/>
              <w:spacing w:after="0"/>
              <w:rPr>
                <w:rFonts w:cs="Arial"/>
              </w:rPr>
            </w:pPr>
            <w:r>
              <w:rPr>
                <w:rFonts w:cs="Arial"/>
              </w:rPr>
              <w:t>7 let praxe navíc = tzn. celých 84 měsíců</w:t>
            </w:r>
          </w:p>
        </w:tc>
        <w:tc>
          <w:tcPr>
            <w:tcW w:w="2551" w:type="dxa"/>
            <w:shd w:val="clear" w:color="auto" w:fill="auto"/>
          </w:tcPr>
          <w:p w14:paraId="27A15FB8" w14:textId="77777777" w:rsidR="00552508" w:rsidRPr="008B0D55" w:rsidRDefault="00552508" w:rsidP="00813258">
            <w:pPr>
              <w:keepNext/>
              <w:keepLines/>
              <w:suppressAutoHyphens/>
              <w:spacing w:after="0"/>
              <w:rPr>
                <w:rFonts w:cs="Arial"/>
              </w:rPr>
            </w:pPr>
            <w:r>
              <w:rPr>
                <w:rFonts w:cs="Arial"/>
              </w:rPr>
              <w:t>7 bodů</w:t>
            </w:r>
          </w:p>
        </w:tc>
      </w:tr>
      <w:tr w:rsidR="00552508" w:rsidRPr="008B0D55" w14:paraId="73EB843A" w14:textId="77777777" w:rsidTr="005F3100">
        <w:tc>
          <w:tcPr>
            <w:tcW w:w="3794" w:type="dxa"/>
            <w:shd w:val="clear" w:color="auto" w:fill="auto"/>
          </w:tcPr>
          <w:p w14:paraId="1667EFC8" w14:textId="77777777" w:rsidR="00552508" w:rsidRDefault="00552508" w:rsidP="00813258">
            <w:pPr>
              <w:keepNext/>
              <w:keepLines/>
              <w:suppressAutoHyphens/>
              <w:spacing w:after="0"/>
              <w:rPr>
                <w:rFonts w:cs="Arial"/>
              </w:rPr>
            </w:pPr>
            <w:r>
              <w:rPr>
                <w:rFonts w:cs="Arial"/>
              </w:rPr>
              <w:t>8 let praxe navíc = tzn. celých 96 měsíců</w:t>
            </w:r>
          </w:p>
        </w:tc>
        <w:tc>
          <w:tcPr>
            <w:tcW w:w="2551" w:type="dxa"/>
            <w:shd w:val="clear" w:color="auto" w:fill="auto"/>
          </w:tcPr>
          <w:p w14:paraId="2C66843B" w14:textId="77777777" w:rsidR="00552508" w:rsidRPr="008B0D55" w:rsidRDefault="00552508" w:rsidP="00813258">
            <w:pPr>
              <w:keepNext/>
              <w:keepLines/>
              <w:suppressAutoHyphens/>
              <w:spacing w:after="0"/>
              <w:rPr>
                <w:rFonts w:cs="Arial"/>
              </w:rPr>
            </w:pPr>
            <w:r>
              <w:rPr>
                <w:rFonts w:cs="Arial"/>
              </w:rPr>
              <w:t>8 bodů</w:t>
            </w:r>
          </w:p>
        </w:tc>
      </w:tr>
      <w:tr w:rsidR="00552508" w:rsidRPr="008B0D55" w14:paraId="0524DC6C" w14:textId="77777777" w:rsidTr="005F3100">
        <w:tc>
          <w:tcPr>
            <w:tcW w:w="3794" w:type="dxa"/>
            <w:shd w:val="clear" w:color="auto" w:fill="auto"/>
          </w:tcPr>
          <w:p w14:paraId="2D3C9923" w14:textId="77777777" w:rsidR="00552508" w:rsidRDefault="00552508" w:rsidP="00813258">
            <w:pPr>
              <w:keepNext/>
              <w:keepLines/>
              <w:suppressAutoHyphens/>
              <w:spacing w:after="0"/>
              <w:rPr>
                <w:rFonts w:cs="Arial"/>
              </w:rPr>
            </w:pPr>
            <w:r>
              <w:rPr>
                <w:rFonts w:cs="Arial"/>
              </w:rPr>
              <w:t>9 let praxe navíc = tzn. celých 108 měsíců</w:t>
            </w:r>
          </w:p>
        </w:tc>
        <w:tc>
          <w:tcPr>
            <w:tcW w:w="2551" w:type="dxa"/>
            <w:shd w:val="clear" w:color="auto" w:fill="auto"/>
          </w:tcPr>
          <w:p w14:paraId="08CB9522" w14:textId="77777777" w:rsidR="00552508" w:rsidRPr="008B0D55" w:rsidRDefault="00552508" w:rsidP="00813258">
            <w:pPr>
              <w:keepNext/>
              <w:keepLines/>
              <w:suppressAutoHyphens/>
              <w:spacing w:after="0"/>
              <w:rPr>
                <w:rFonts w:cs="Arial"/>
              </w:rPr>
            </w:pPr>
            <w:r>
              <w:rPr>
                <w:rFonts w:cs="Arial"/>
              </w:rPr>
              <w:t>9 bodů</w:t>
            </w:r>
          </w:p>
        </w:tc>
      </w:tr>
      <w:tr w:rsidR="00552508" w:rsidRPr="008B0D55" w14:paraId="195EDF7D" w14:textId="77777777" w:rsidTr="005F3100">
        <w:tc>
          <w:tcPr>
            <w:tcW w:w="3794" w:type="dxa"/>
            <w:shd w:val="clear" w:color="auto" w:fill="auto"/>
          </w:tcPr>
          <w:p w14:paraId="7228CF02" w14:textId="77777777" w:rsidR="00552508" w:rsidRDefault="00552508" w:rsidP="00813258">
            <w:pPr>
              <w:keepNext/>
              <w:keepLines/>
              <w:suppressAutoHyphens/>
              <w:spacing w:after="0"/>
              <w:rPr>
                <w:rFonts w:cs="Arial"/>
              </w:rPr>
            </w:pPr>
            <w:r>
              <w:rPr>
                <w:rFonts w:cs="Arial"/>
              </w:rPr>
              <w:t>10 a více let praxe navíc = tzn. celých 120 měsíců a více</w:t>
            </w:r>
          </w:p>
        </w:tc>
        <w:tc>
          <w:tcPr>
            <w:tcW w:w="2551" w:type="dxa"/>
            <w:shd w:val="clear" w:color="auto" w:fill="auto"/>
          </w:tcPr>
          <w:p w14:paraId="229A6D46" w14:textId="77777777" w:rsidR="00552508" w:rsidRPr="008B0D55" w:rsidRDefault="00552508" w:rsidP="00813258">
            <w:pPr>
              <w:keepNext/>
              <w:keepLines/>
              <w:suppressAutoHyphens/>
              <w:spacing w:after="0"/>
              <w:rPr>
                <w:rFonts w:cs="Arial"/>
              </w:rPr>
            </w:pPr>
            <w:r>
              <w:rPr>
                <w:rFonts w:cs="Arial"/>
              </w:rPr>
              <w:t>10 bodů</w:t>
            </w:r>
          </w:p>
        </w:tc>
      </w:tr>
      <w:tr w:rsidR="00552508" w:rsidRPr="008B0D55" w14:paraId="77A07C8A" w14:textId="77777777" w:rsidTr="005F3100">
        <w:tc>
          <w:tcPr>
            <w:tcW w:w="6345" w:type="dxa"/>
            <w:gridSpan w:val="2"/>
            <w:shd w:val="clear" w:color="auto" w:fill="auto"/>
          </w:tcPr>
          <w:p w14:paraId="67B075B5" w14:textId="77777777" w:rsidR="00552508" w:rsidRDefault="00552508" w:rsidP="00813258">
            <w:pPr>
              <w:keepNext/>
              <w:keepLines/>
              <w:suppressAutoHyphens/>
              <w:spacing w:after="0"/>
              <w:ind w:left="0"/>
              <w:rPr>
                <w:rFonts w:cs="Arial"/>
              </w:rPr>
            </w:pPr>
            <w:r>
              <w:rPr>
                <w:rFonts w:cs="Arial"/>
              </w:rPr>
              <w:t xml:space="preserve">Pozn. Výše uvedené body jsou příkladem pro udělování bodů pro vedoucího týmu. </w:t>
            </w:r>
          </w:p>
        </w:tc>
      </w:tr>
    </w:tbl>
    <w:p w14:paraId="5FE5C760" w14:textId="01B8A8A9" w:rsidR="00552508" w:rsidRDefault="00552508" w:rsidP="00813258">
      <w:pPr>
        <w:pStyle w:val="Odstavecseseznamem"/>
        <w:keepNext/>
        <w:keepLines/>
        <w:suppressAutoHyphens/>
        <w:ind w:left="1134"/>
        <w:rPr>
          <w:rFonts w:cs="Arial"/>
        </w:rPr>
      </w:pPr>
      <w:r w:rsidRPr="00922BB6">
        <w:rPr>
          <w:rFonts w:cs="Arial"/>
        </w:rPr>
        <w:t>Výsledkem hodnotícího kritéria b) je přidělení takového počt</w:t>
      </w:r>
      <w:r>
        <w:rPr>
          <w:rFonts w:cs="Arial"/>
        </w:rPr>
        <w:t>u bodů v závislosti na doložené</w:t>
      </w:r>
      <w:r w:rsidRPr="00922BB6">
        <w:rPr>
          <w:rFonts w:cs="Arial"/>
        </w:rPr>
        <w:t xml:space="preserve"> </w:t>
      </w:r>
      <w:r>
        <w:rPr>
          <w:rFonts w:cs="Arial"/>
        </w:rPr>
        <w:t xml:space="preserve">praxi vedoucího týmu </w:t>
      </w:r>
      <w:r w:rsidRPr="00361ACD">
        <w:rPr>
          <w:rFonts w:cs="Arial"/>
        </w:rPr>
        <w:t>nad stanovený minimální počet let prax</w:t>
      </w:r>
      <w:r>
        <w:rPr>
          <w:rFonts w:cs="Arial"/>
        </w:rPr>
        <w:t xml:space="preserve">e splňující požadavky dle </w:t>
      </w:r>
      <w:r w:rsidRPr="002C2967">
        <w:rPr>
          <w:rFonts w:cs="Arial"/>
        </w:rPr>
        <w:t>článku 1</w:t>
      </w:r>
      <w:r w:rsidR="00FE5C61" w:rsidRPr="002C2967">
        <w:rPr>
          <w:rFonts w:cs="Arial"/>
        </w:rPr>
        <w:t>2</w:t>
      </w:r>
      <w:r w:rsidRPr="002C2967">
        <w:rPr>
          <w:rFonts w:cs="Arial"/>
        </w:rPr>
        <w:t>.2.5.1. této Zadávací dokumentace dle výše uvedené tabulky, a to pouze za předpokladu, že k tomuto vedoucímu týmu bude prokázána požadovaná technická kvalifikace dle čl. 1</w:t>
      </w:r>
      <w:r w:rsidR="00FE5C61" w:rsidRPr="002C2967">
        <w:rPr>
          <w:rFonts w:cs="Arial"/>
        </w:rPr>
        <w:t>2</w:t>
      </w:r>
      <w:r w:rsidRPr="002C2967">
        <w:rPr>
          <w:rFonts w:cs="Arial"/>
        </w:rPr>
        <w:t>.2.5.1. a jeho</w:t>
      </w:r>
      <w:r w:rsidRPr="006A2A09">
        <w:rPr>
          <w:rFonts w:cs="Arial"/>
        </w:rPr>
        <w:t xml:space="preserve"> podbodů této Zadávací </w:t>
      </w:r>
      <w:r w:rsidRPr="00361ACD">
        <w:rPr>
          <w:rFonts w:cs="Arial"/>
        </w:rPr>
        <w:t>dokumentace.</w:t>
      </w:r>
    </w:p>
    <w:p w14:paraId="0D1E85D8" w14:textId="77777777" w:rsidR="00552508" w:rsidRDefault="00552508" w:rsidP="00813258">
      <w:pPr>
        <w:pStyle w:val="Odstavecseseznamem"/>
        <w:keepNext/>
        <w:keepLines/>
        <w:suppressAutoHyphens/>
        <w:ind w:left="1134"/>
        <w:rPr>
          <w:rFonts w:cs="Arial"/>
        </w:rPr>
      </w:pPr>
    </w:p>
    <w:p w14:paraId="67016C62" w14:textId="303AAF6E" w:rsidR="00552508" w:rsidRDefault="00552508" w:rsidP="00813258">
      <w:pPr>
        <w:pStyle w:val="Odstavecseseznamem"/>
        <w:keepNext/>
        <w:keepLines/>
        <w:suppressAutoHyphens/>
        <w:ind w:left="1134"/>
        <w:rPr>
          <w:rFonts w:eastAsia="Times New Roman" w:cs="Times New Roman"/>
          <w:bCs/>
          <w:szCs w:val="23"/>
          <w:u w:color="394A58"/>
          <w:lang w:eastAsia="cs-CZ"/>
        </w:rPr>
      </w:pPr>
      <w:r w:rsidRPr="0068400E">
        <w:rPr>
          <w:rFonts w:eastAsia="Times New Roman" w:cs="Times New Roman"/>
          <w:bCs/>
          <w:szCs w:val="23"/>
          <w:u w:color="394A58"/>
          <w:lang w:eastAsia="cs-CZ"/>
        </w:rPr>
        <w:lastRenderedPageBreak/>
        <w:t xml:space="preserve">Zadavatel </w:t>
      </w:r>
      <w:r>
        <w:rPr>
          <w:rFonts w:eastAsia="Times New Roman" w:cs="Times New Roman"/>
          <w:bCs/>
          <w:szCs w:val="23"/>
          <w:u w:color="394A58"/>
          <w:lang w:eastAsia="cs-CZ"/>
        </w:rPr>
        <w:t>zjistí</w:t>
      </w:r>
      <w:r w:rsidRPr="0068400E">
        <w:rPr>
          <w:rFonts w:eastAsia="Times New Roman" w:cs="Times New Roman"/>
          <w:bCs/>
          <w:szCs w:val="23"/>
          <w:u w:color="394A58"/>
          <w:lang w:eastAsia="cs-CZ"/>
        </w:rPr>
        <w:t xml:space="preserve"> délku </w:t>
      </w:r>
      <w:r>
        <w:rPr>
          <w:rFonts w:eastAsia="Times New Roman" w:cs="Times New Roman"/>
          <w:bCs/>
          <w:szCs w:val="23"/>
          <w:u w:color="394A58"/>
          <w:lang w:eastAsia="cs-CZ"/>
        </w:rPr>
        <w:t xml:space="preserve">relevantní </w:t>
      </w:r>
      <w:r w:rsidRPr="0068400E">
        <w:rPr>
          <w:rFonts w:eastAsia="Times New Roman" w:cs="Times New Roman"/>
          <w:bCs/>
          <w:szCs w:val="23"/>
          <w:u w:color="394A58"/>
          <w:lang w:eastAsia="cs-CZ"/>
        </w:rPr>
        <w:t xml:space="preserve">praxe vedoucího </w:t>
      </w:r>
      <w:r>
        <w:rPr>
          <w:rFonts w:eastAsia="Times New Roman" w:cs="Times New Roman"/>
          <w:bCs/>
          <w:szCs w:val="23"/>
          <w:u w:color="394A58"/>
          <w:lang w:eastAsia="cs-CZ"/>
        </w:rPr>
        <w:t>týmu</w:t>
      </w:r>
      <w:r w:rsidRPr="0068400E">
        <w:rPr>
          <w:rFonts w:eastAsia="Times New Roman" w:cs="Times New Roman"/>
          <w:bCs/>
          <w:szCs w:val="23"/>
          <w:u w:color="394A58"/>
          <w:lang w:eastAsia="cs-CZ"/>
        </w:rPr>
        <w:t xml:space="preserve"> </w:t>
      </w:r>
      <w:r>
        <w:rPr>
          <w:rFonts w:eastAsia="Times New Roman" w:cs="Times New Roman"/>
          <w:bCs/>
          <w:szCs w:val="23"/>
          <w:u w:color="394A58"/>
          <w:lang w:eastAsia="cs-CZ"/>
        </w:rPr>
        <w:t xml:space="preserve">prostřednictvím dodavatelem vyplněného závazného vzoru životopisu, který je zpracován jako </w:t>
      </w:r>
      <w:r w:rsidRPr="002C2967">
        <w:rPr>
          <w:rFonts w:eastAsia="Times New Roman" w:cs="Times New Roman"/>
          <w:bCs/>
          <w:szCs w:val="23"/>
          <w:u w:color="394A58"/>
          <w:lang w:eastAsia="cs-CZ"/>
        </w:rPr>
        <w:t xml:space="preserve">Příloha č. </w:t>
      </w:r>
      <w:r w:rsidR="000207AA" w:rsidRPr="002C2967">
        <w:rPr>
          <w:rFonts w:eastAsia="Times New Roman" w:cs="Times New Roman"/>
          <w:bCs/>
          <w:szCs w:val="23"/>
          <w:u w:color="394A58"/>
          <w:lang w:eastAsia="cs-CZ"/>
        </w:rPr>
        <w:t>5</w:t>
      </w:r>
      <w:r w:rsidRPr="002C2967">
        <w:rPr>
          <w:rFonts w:eastAsia="Times New Roman" w:cs="Times New Roman"/>
          <w:bCs/>
          <w:szCs w:val="23"/>
          <w:u w:color="394A58"/>
          <w:lang w:eastAsia="cs-CZ"/>
        </w:rPr>
        <w:t xml:space="preserve"> Zadávací dokumentace</w:t>
      </w:r>
      <w:r>
        <w:rPr>
          <w:rFonts w:eastAsia="Times New Roman" w:cs="Times New Roman"/>
          <w:bCs/>
          <w:szCs w:val="23"/>
          <w:u w:color="394A58"/>
          <w:lang w:eastAsia="cs-CZ"/>
        </w:rPr>
        <w:t xml:space="preserve"> – Závazný vzor životopisu, ve kterém je pro účely hodnocení nabídek uvedena samostatná kapitola věnující se právě praxi prokazované pro účely hodnocení. Praxe bude uváděna v celých měsících. </w:t>
      </w:r>
      <w:r w:rsidRPr="0064286F">
        <w:rPr>
          <w:rFonts w:eastAsia="Times New Roman" w:cs="Times New Roman"/>
          <w:bCs/>
          <w:szCs w:val="23"/>
          <w:u w:color="394A58"/>
          <w:lang w:eastAsia="cs-CZ"/>
        </w:rPr>
        <w:t xml:space="preserve">Do praxe se započítává pouze ta praxe, která odpovídá požadavkům zadavatele, a tato skutečnost je uvedena v nabídce. </w:t>
      </w:r>
    </w:p>
    <w:p w14:paraId="3CA7DF4B" w14:textId="77777777" w:rsidR="00552508" w:rsidRDefault="00552508" w:rsidP="00813258">
      <w:pPr>
        <w:pStyle w:val="Odstavecseseznamem"/>
        <w:keepNext/>
        <w:keepLines/>
        <w:suppressAutoHyphens/>
        <w:ind w:left="1134"/>
        <w:rPr>
          <w:rFonts w:eastAsia="Times New Roman" w:cs="Times New Roman"/>
          <w:bCs/>
          <w:szCs w:val="23"/>
          <w:u w:color="394A58"/>
          <w:lang w:eastAsia="cs-CZ"/>
        </w:rPr>
      </w:pPr>
    </w:p>
    <w:p w14:paraId="0F2E051C" w14:textId="77777777" w:rsidR="00552508" w:rsidRPr="0064286F" w:rsidRDefault="00552508" w:rsidP="00813258">
      <w:pPr>
        <w:pStyle w:val="Odstavecseseznamem"/>
        <w:keepNext/>
        <w:keepLines/>
        <w:suppressAutoHyphens/>
        <w:ind w:left="1134"/>
        <w:rPr>
          <w:rFonts w:eastAsia="Times New Roman" w:cs="Times New Roman"/>
          <w:bCs/>
          <w:szCs w:val="23"/>
          <w:u w:color="394A58"/>
          <w:lang w:eastAsia="cs-CZ"/>
        </w:rPr>
      </w:pPr>
      <w:r w:rsidRPr="0064286F">
        <w:rPr>
          <w:rFonts w:eastAsia="Times New Roman" w:cs="Times New Roman"/>
          <w:bCs/>
          <w:szCs w:val="23"/>
          <w:u w:color="394A58"/>
          <w:lang w:eastAsia="cs-CZ"/>
        </w:rPr>
        <w:t xml:space="preserve">Zadavatel upozorňuje účastníky, že nemůže pro účely hodnocení brát v potaz údaje, které budou nečitelné, nesrozumitelné či zmatečné či budou nabízet dvojí výklad. Nabádá tak účastníky ke zvýšené pozornosti při vyplňování těchto údajů a uvědomění si, že případné chybné vyplnění, jde k tíži účastníka. Zadavatel dále opětovně zdůrazňuje, že veškeré údaje, které účastník uvede, musí být pravdivé. </w:t>
      </w:r>
    </w:p>
    <w:p w14:paraId="7386B3DF" w14:textId="77777777" w:rsidR="00552508" w:rsidRDefault="00552508" w:rsidP="00813258">
      <w:pPr>
        <w:pStyle w:val="Odstavecseseznamem"/>
        <w:keepNext/>
        <w:keepLines/>
        <w:suppressAutoHyphens/>
        <w:ind w:left="1134"/>
        <w:rPr>
          <w:rFonts w:cs="Arial"/>
        </w:rPr>
      </w:pPr>
    </w:p>
    <w:p w14:paraId="11AF74C4" w14:textId="77777777" w:rsidR="00552508" w:rsidRPr="003566B0" w:rsidRDefault="00552508" w:rsidP="00813258">
      <w:pPr>
        <w:pStyle w:val="Odstavecseseznamem"/>
        <w:keepNext/>
        <w:keepLines/>
        <w:suppressAutoHyphens/>
        <w:ind w:left="1134"/>
        <w:rPr>
          <w:rFonts w:cs="Arial"/>
          <w:u w:val="single"/>
        </w:rPr>
      </w:pPr>
      <w:r w:rsidRPr="003566B0">
        <w:rPr>
          <w:rFonts w:cs="Arial"/>
          <w:u w:val="single"/>
        </w:rPr>
        <w:t xml:space="preserve">Pozn. V rámci hodnocení nabídek je prokázání kvalifikace vedoucího týmu chápána jako prokázaná buď jako celek (za doložení všech dokumentů), nebo vůbec ne (v případě byť jednoho chybějícího dokumentu). </w:t>
      </w:r>
    </w:p>
    <w:p w14:paraId="131F3555" w14:textId="77777777" w:rsidR="00552508" w:rsidRDefault="00552508" w:rsidP="00813258">
      <w:pPr>
        <w:pStyle w:val="Odstavecseseznamem"/>
        <w:keepNext/>
        <w:keepLines/>
        <w:suppressAutoHyphens/>
        <w:ind w:left="1134"/>
        <w:rPr>
          <w:rFonts w:cs="Arial"/>
        </w:rPr>
      </w:pPr>
    </w:p>
    <w:p w14:paraId="2F4DC536" w14:textId="77777777" w:rsidR="00552508" w:rsidRDefault="00552508" w:rsidP="00813258">
      <w:pPr>
        <w:pStyle w:val="Odstavecseseznamem"/>
        <w:keepNext/>
        <w:keepLines/>
        <w:suppressAutoHyphens/>
        <w:ind w:left="1134"/>
        <w:rPr>
          <w:rFonts w:cs="Arial"/>
        </w:rPr>
      </w:pPr>
      <w:r w:rsidRPr="00940077">
        <w:rPr>
          <w:rFonts w:cs="Arial"/>
        </w:rPr>
        <w:t xml:space="preserve">Maximální počet bodů, které je možno získat v rámci hodnotícího kritéria b) pro </w:t>
      </w:r>
      <w:r>
        <w:rPr>
          <w:rFonts w:cs="Arial"/>
        </w:rPr>
        <w:t>vedoucího týmu</w:t>
      </w:r>
      <w:r w:rsidRPr="00940077">
        <w:rPr>
          <w:rFonts w:cs="Arial"/>
        </w:rPr>
        <w:t xml:space="preserve"> je </w:t>
      </w:r>
      <w:r>
        <w:rPr>
          <w:rFonts w:cs="Arial"/>
        </w:rPr>
        <w:t>maximálně 10</w:t>
      </w:r>
      <w:r w:rsidRPr="00940077">
        <w:rPr>
          <w:rFonts w:cs="Arial"/>
        </w:rPr>
        <w:t xml:space="preserve"> bod</w:t>
      </w:r>
      <w:r>
        <w:rPr>
          <w:rFonts w:cs="Arial"/>
        </w:rPr>
        <w:t>ů.</w:t>
      </w:r>
      <w:r w:rsidRPr="00940077">
        <w:rPr>
          <w:rFonts w:cs="Arial"/>
        </w:rPr>
        <w:t xml:space="preserve"> Tyto body už odpovídají váze </w:t>
      </w:r>
      <w:r>
        <w:rPr>
          <w:rFonts w:cs="Arial"/>
        </w:rPr>
        <w:t>10</w:t>
      </w:r>
      <w:r w:rsidRPr="00940077">
        <w:rPr>
          <w:rFonts w:cs="Arial"/>
        </w:rPr>
        <w:t xml:space="preserve"> % a nedochází k jejich dalšímu přepočítávání.</w:t>
      </w:r>
    </w:p>
    <w:p w14:paraId="705E6E5E" w14:textId="77777777" w:rsidR="00552508" w:rsidRPr="00613A5E" w:rsidRDefault="00552508" w:rsidP="00813258">
      <w:pPr>
        <w:pStyle w:val="podlnek"/>
        <w:suppressAutoHyphens/>
        <w:rPr>
          <w:rFonts w:eastAsia="Verdana"/>
          <w:b/>
          <w:u w:val="single" w:color="394A58"/>
          <w:lang w:eastAsia="cs-CZ"/>
        </w:rPr>
      </w:pPr>
      <w:bookmarkStart w:id="55" w:name="_Ref65679630"/>
      <w:r w:rsidRPr="00613A5E">
        <w:rPr>
          <w:rFonts w:eastAsia="Verdana"/>
          <w:b/>
          <w:u w:val="single" w:color="394A58"/>
          <w:lang w:eastAsia="cs-CZ"/>
        </w:rPr>
        <w:t>Metoda hodnocení podané nabídky dle kritéria c)</w:t>
      </w:r>
      <w:bookmarkEnd w:id="55"/>
    </w:p>
    <w:p w14:paraId="71BCF02D" w14:textId="77777777" w:rsidR="00552508" w:rsidRPr="003C67FC" w:rsidRDefault="00552508" w:rsidP="00813258">
      <w:pPr>
        <w:pStyle w:val="Normlnlnek"/>
        <w:numPr>
          <w:ilvl w:val="0"/>
          <w:numId w:val="0"/>
        </w:numPr>
        <w:suppressAutoHyphens/>
        <w:ind w:left="426" w:firstLine="708"/>
        <w:rPr>
          <w:b w:val="0"/>
        </w:rPr>
      </w:pPr>
      <w:r>
        <w:rPr>
          <w:b w:val="0"/>
        </w:rPr>
        <w:t>Hodnotící kritérium c</w:t>
      </w:r>
      <w:r w:rsidRPr="003C67FC">
        <w:rPr>
          <w:b w:val="0"/>
        </w:rPr>
        <w:t>) bude hodnoceno následujícím způsobem:</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551"/>
      </w:tblGrid>
      <w:tr w:rsidR="00552508" w:rsidRPr="008B0D55" w14:paraId="3CE646F4" w14:textId="77777777" w:rsidTr="005F3100">
        <w:trPr>
          <w:trHeight w:val="999"/>
        </w:trPr>
        <w:tc>
          <w:tcPr>
            <w:tcW w:w="3794" w:type="dxa"/>
            <w:shd w:val="clear" w:color="auto" w:fill="auto"/>
          </w:tcPr>
          <w:p w14:paraId="7856DB11" w14:textId="3E6DCC19" w:rsidR="00552508" w:rsidRPr="006B0D96" w:rsidRDefault="00552508" w:rsidP="00813258">
            <w:pPr>
              <w:keepNext/>
              <w:keepLines/>
              <w:suppressAutoHyphens/>
              <w:spacing w:after="0"/>
              <w:rPr>
                <w:rFonts w:cs="Arial"/>
                <w:b/>
              </w:rPr>
            </w:pPr>
            <w:r w:rsidRPr="006B0D96">
              <w:rPr>
                <w:rFonts w:cs="Arial"/>
                <w:b/>
              </w:rPr>
              <w:lastRenderedPageBreak/>
              <w:t>Kvalita – počet let praxe specialisty pro inženýrskou geologii, který splňuje požadavky Zadavatele uvedené v </w:t>
            </w:r>
            <w:r w:rsidRPr="002C2967">
              <w:rPr>
                <w:rFonts w:cs="Arial"/>
                <w:b/>
              </w:rPr>
              <w:t>čl. 1</w:t>
            </w:r>
            <w:r w:rsidR="00FE5C61" w:rsidRPr="002C2967">
              <w:rPr>
                <w:rFonts w:cs="Arial"/>
                <w:b/>
              </w:rPr>
              <w:t>2</w:t>
            </w:r>
            <w:r w:rsidRPr="002C2967">
              <w:rPr>
                <w:rFonts w:cs="Arial"/>
                <w:b/>
              </w:rPr>
              <w:t>.2.5.2. a jeho podbodů této Zadávací dokumentace, nad počet let praxe stanovený Zadávací dokumentací (1</w:t>
            </w:r>
            <w:r w:rsidR="00FE5C61" w:rsidRPr="002C2967">
              <w:rPr>
                <w:rFonts w:cs="Arial"/>
                <w:b/>
              </w:rPr>
              <w:t>2</w:t>
            </w:r>
            <w:r w:rsidRPr="002C2967">
              <w:rPr>
                <w:rFonts w:cs="Arial"/>
                <w:b/>
              </w:rPr>
              <w:t>.2.5.2. písm</w:t>
            </w:r>
            <w:r w:rsidRPr="006B0D96">
              <w:rPr>
                <w:rFonts w:cs="Arial"/>
                <w:b/>
              </w:rPr>
              <w:t>. b) Zadávací dokumentace).</w:t>
            </w:r>
          </w:p>
        </w:tc>
        <w:tc>
          <w:tcPr>
            <w:tcW w:w="2551" w:type="dxa"/>
            <w:shd w:val="clear" w:color="auto" w:fill="auto"/>
          </w:tcPr>
          <w:p w14:paraId="371F0A98" w14:textId="2BB2F4C6" w:rsidR="00552508" w:rsidRPr="008B0D55" w:rsidRDefault="00552508" w:rsidP="00813258">
            <w:pPr>
              <w:keepNext/>
              <w:keepLines/>
              <w:suppressAutoHyphens/>
              <w:spacing w:after="0"/>
              <w:rPr>
                <w:rFonts w:cs="Arial"/>
              </w:rPr>
            </w:pPr>
            <w:r w:rsidRPr="006B0D96">
              <w:rPr>
                <w:rFonts w:cs="Arial"/>
              </w:rPr>
              <w:t xml:space="preserve">Počet bodů pro specialistu pro inženýrskou geologii dle čl. </w:t>
            </w:r>
            <w:r w:rsidRPr="002C2967">
              <w:rPr>
                <w:rFonts w:cs="Arial"/>
              </w:rPr>
              <w:t>1</w:t>
            </w:r>
            <w:r w:rsidR="00FE5C61" w:rsidRPr="002C2967">
              <w:rPr>
                <w:rFonts w:cs="Arial"/>
              </w:rPr>
              <w:t>2</w:t>
            </w:r>
            <w:r w:rsidRPr="002C2967">
              <w:rPr>
                <w:rFonts w:cs="Arial"/>
              </w:rPr>
              <w:t>.2.5.2. a jeho podbodů této</w:t>
            </w:r>
            <w:r>
              <w:rPr>
                <w:rFonts w:cs="Arial"/>
              </w:rPr>
              <w:t xml:space="preserve"> Z</w:t>
            </w:r>
            <w:r w:rsidRPr="006B0D96">
              <w:rPr>
                <w:rFonts w:cs="Arial"/>
              </w:rPr>
              <w:t>adávací</w:t>
            </w:r>
            <w:r>
              <w:rPr>
                <w:rFonts w:cs="Arial"/>
              </w:rPr>
              <w:t xml:space="preserve"> dokumentace.</w:t>
            </w:r>
          </w:p>
        </w:tc>
      </w:tr>
      <w:tr w:rsidR="00552508" w:rsidRPr="008B0D55" w14:paraId="0FED8D71" w14:textId="77777777" w:rsidTr="005F3100">
        <w:trPr>
          <w:trHeight w:val="605"/>
        </w:trPr>
        <w:tc>
          <w:tcPr>
            <w:tcW w:w="3794" w:type="dxa"/>
            <w:shd w:val="clear" w:color="auto" w:fill="auto"/>
          </w:tcPr>
          <w:p w14:paraId="693CE165" w14:textId="77777777" w:rsidR="00552508" w:rsidRPr="008B0D55" w:rsidRDefault="00552508" w:rsidP="00813258">
            <w:pPr>
              <w:keepNext/>
              <w:keepLines/>
              <w:suppressAutoHyphens/>
              <w:spacing w:after="0"/>
              <w:rPr>
                <w:rFonts w:cs="Arial"/>
              </w:rPr>
            </w:pPr>
            <w:r>
              <w:rPr>
                <w:rFonts w:cs="Arial"/>
              </w:rPr>
              <w:t>1 rok praxe navíc = tzn. celých 12 měsíců</w:t>
            </w:r>
          </w:p>
        </w:tc>
        <w:tc>
          <w:tcPr>
            <w:tcW w:w="2551" w:type="dxa"/>
            <w:shd w:val="clear" w:color="auto" w:fill="auto"/>
          </w:tcPr>
          <w:p w14:paraId="5F9FC8F7" w14:textId="77777777" w:rsidR="00552508" w:rsidRPr="008B0D55" w:rsidRDefault="00552508" w:rsidP="00813258">
            <w:pPr>
              <w:keepNext/>
              <w:keepLines/>
              <w:suppressAutoHyphens/>
              <w:spacing w:after="0"/>
              <w:rPr>
                <w:rFonts w:cs="Arial"/>
              </w:rPr>
            </w:pPr>
            <w:r>
              <w:rPr>
                <w:rFonts w:cs="Arial"/>
              </w:rPr>
              <w:t>1 bod</w:t>
            </w:r>
          </w:p>
        </w:tc>
      </w:tr>
      <w:tr w:rsidR="00552508" w:rsidRPr="008B0D55" w14:paraId="7FCDCCBD" w14:textId="77777777" w:rsidTr="005F3100">
        <w:tc>
          <w:tcPr>
            <w:tcW w:w="3794" w:type="dxa"/>
            <w:shd w:val="clear" w:color="auto" w:fill="auto"/>
          </w:tcPr>
          <w:p w14:paraId="2757D622" w14:textId="77777777" w:rsidR="00552508" w:rsidRPr="008B0D55" w:rsidRDefault="00552508" w:rsidP="00813258">
            <w:pPr>
              <w:keepNext/>
              <w:keepLines/>
              <w:suppressAutoHyphens/>
              <w:spacing w:after="0"/>
              <w:rPr>
                <w:rFonts w:cs="Arial"/>
              </w:rPr>
            </w:pPr>
            <w:r>
              <w:rPr>
                <w:rFonts w:cs="Arial"/>
              </w:rPr>
              <w:t>2 roky praxe navíc = tzn. celých 24 měsíců</w:t>
            </w:r>
          </w:p>
        </w:tc>
        <w:tc>
          <w:tcPr>
            <w:tcW w:w="2551" w:type="dxa"/>
            <w:shd w:val="clear" w:color="auto" w:fill="auto"/>
          </w:tcPr>
          <w:p w14:paraId="6FBEA506" w14:textId="77777777" w:rsidR="00552508" w:rsidRPr="008B0D55" w:rsidRDefault="00552508" w:rsidP="00813258">
            <w:pPr>
              <w:keepNext/>
              <w:keepLines/>
              <w:suppressAutoHyphens/>
              <w:spacing w:after="0"/>
              <w:rPr>
                <w:rFonts w:cs="Arial"/>
              </w:rPr>
            </w:pPr>
            <w:r>
              <w:rPr>
                <w:rFonts w:cs="Arial"/>
              </w:rPr>
              <w:t>2 body</w:t>
            </w:r>
          </w:p>
        </w:tc>
      </w:tr>
      <w:tr w:rsidR="00552508" w:rsidRPr="008B0D55" w14:paraId="5D31CD7B" w14:textId="77777777" w:rsidTr="005F3100">
        <w:tc>
          <w:tcPr>
            <w:tcW w:w="3794" w:type="dxa"/>
            <w:shd w:val="clear" w:color="auto" w:fill="auto"/>
          </w:tcPr>
          <w:p w14:paraId="15346EB7" w14:textId="77777777" w:rsidR="00552508" w:rsidRPr="008B0D55" w:rsidRDefault="00552508" w:rsidP="00813258">
            <w:pPr>
              <w:keepNext/>
              <w:keepLines/>
              <w:suppressAutoHyphens/>
              <w:spacing w:after="0"/>
              <w:rPr>
                <w:rFonts w:cs="Arial"/>
              </w:rPr>
            </w:pPr>
            <w:r>
              <w:rPr>
                <w:rFonts w:cs="Arial"/>
              </w:rPr>
              <w:t>3 roky praxe navíc = tzn. celých 36 měsíců</w:t>
            </w:r>
          </w:p>
        </w:tc>
        <w:tc>
          <w:tcPr>
            <w:tcW w:w="2551" w:type="dxa"/>
            <w:shd w:val="clear" w:color="auto" w:fill="auto"/>
          </w:tcPr>
          <w:p w14:paraId="1788264B" w14:textId="77777777" w:rsidR="00552508" w:rsidRPr="008B0D55" w:rsidRDefault="00552508" w:rsidP="00813258">
            <w:pPr>
              <w:keepNext/>
              <w:keepLines/>
              <w:suppressAutoHyphens/>
              <w:spacing w:after="0"/>
              <w:rPr>
                <w:rFonts w:cs="Arial"/>
              </w:rPr>
            </w:pPr>
            <w:r>
              <w:rPr>
                <w:rFonts w:cs="Arial"/>
              </w:rPr>
              <w:t>3 body</w:t>
            </w:r>
          </w:p>
        </w:tc>
      </w:tr>
      <w:tr w:rsidR="00552508" w:rsidRPr="008B0D55" w14:paraId="6D5B3528" w14:textId="77777777" w:rsidTr="005F3100">
        <w:tc>
          <w:tcPr>
            <w:tcW w:w="3794" w:type="dxa"/>
            <w:shd w:val="clear" w:color="auto" w:fill="auto"/>
          </w:tcPr>
          <w:p w14:paraId="5AA4D766" w14:textId="77777777" w:rsidR="00552508" w:rsidRPr="008B0D55" w:rsidRDefault="00552508" w:rsidP="00813258">
            <w:pPr>
              <w:keepNext/>
              <w:keepLines/>
              <w:suppressAutoHyphens/>
              <w:spacing w:after="0"/>
              <w:rPr>
                <w:rFonts w:cs="Arial"/>
              </w:rPr>
            </w:pPr>
            <w:r>
              <w:rPr>
                <w:rFonts w:cs="Arial"/>
              </w:rPr>
              <w:t>4 roky praxe navíc = tzn. celých 48 měsíců</w:t>
            </w:r>
          </w:p>
        </w:tc>
        <w:tc>
          <w:tcPr>
            <w:tcW w:w="2551" w:type="dxa"/>
            <w:shd w:val="clear" w:color="auto" w:fill="auto"/>
          </w:tcPr>
          <w:p w14:paraId="00E85D98" w14:textId="77777777" w:rsidR="00552508" w:rsidRPr="008B0D55" w:rsidRDefault="00552508" w:rsidP="00813258">
            <w:pPr>
              <w:keepNext/>
              <w:keepLines/>
              <w:suppressAutoHyphens/>
              <w:spacing w:after="0"/>
              <w:rPr>
                <w:rFonts w:cs="Arial"/>
              </w:rPr>
            </w:pPr>
            <w:r>
              <w:rPr>
                <w:rFonts w:cs="Arial"/>
              </w:rPr>
              <w:t>4 body</w:t>
            </w:r>
          </w:p>
        </w:tc>
      </w:tr>
      <w:tr w:rsidR="00552508" w:rsidRPr="008B0D55" w14:paraId="6B7482D2" w14:textId="77777777" w:rsidTr="005F3100">
        <w:tc>
          <w:tcPr>
            <w:tcW w:w="3794" w:type="dxa"/>
            <w:shd w:val="clear" w:color="auto" w:fill="auto"/>
          </w:tcPr>
          <w:p w14:paraId="5F132E6D" w14:textId="77777777" w:rsidR="00552508" w:rsidRPr="008B0D55" w:rsidRDefault="00552508" w:rsidP="00813258">
            <w:pPr>
              <w:keepNext/>
              <w:keepLines/>
              <w:suppressAutoHyphens/>
              <w:spacing w:after="0"/>
              <w:rPr>
                <w:rFonts w:cs="Arial"/>
              </w:rPr>
            </w:pPr>
            <w:r>
              <w:rPr>
                <w:rFonts w:cs="Arial"/>
              </w:rPr>
              <w:t>5 let praxe navíc = tzn. celých 60 měsíců</w:t>
            </w:r>
          </w:p>
        </w:tc>
        <w:tc>
          <w:tcPr>
            <w:tcW w:w="2551" w:type="dxa"/>
            <w:shd w:val="clear" w:color="auto" w:fill="auto"/>
          </w:tcPr>
          <w:p w14:paraId="7DE8EA61" w14:textId="77777777" w:rsidR="00552508" w:rsidRPr="008B0D55" w:rsidRDefault="00552508" w:rsidP="00813258">
            <w:pPr>
              <w:keepNext/>
              <w:keepLines/>
              <w:suppressAutoHyphens/>
              <w:spacing w:after="0"/>
              <w:rPr>
                <w:rFonts w:cs="Arial"/>
              </w:rPr>
            </w:pPr>
            <w:r>
              <w:rPr>
                <w:rFonts w:cs="Arial"/>
              </w:rPr>
              <w:t>5 bodů</w:t>
            </w:r>
          </w:p>
        </w:tc>
      </w:tr>
      <w:tr w:rsidR="00552508" w:rsidRPr="008B0D55" w14:paraId="3B42156F" w14:textId="77777777" w:rsidTr="005F3100">
        <w:tc>
          <w:tcPr>
            <w:tcW w:w="3794" w:type="dxa"/>
            <w:shd w:val="clear" w:color="auto" w:fill="auto"/>
          </w:tcPr>
          <w:p w14:paraId="6FCBAE98" w14:textId="77777777" w:rsidR="00552508" w:rsidRPr="008B0D55" w:rsidRDefault="00552508" w:rsidP="00813258">
            <w:pPr>
              <w:keepNext/>
              <w:keepLines/>
              <w:suppressAutoHyphens/>
              <w:spacing w:after="0"/>
              <w:rPr>
                <w:rFonts w:cs="Arial"/>
              </w:rPr>
            </w:pPr>
            <w:r>
              <w:rPr>
                <w:rFonts w:cs="Arial"/>
              </w:rPr>
              <w:t>6 let praxe navíc = tzn. celých 72 měsíců</w:t>
            </w:r>
          </w:p>
        </w:tc>
        <w:tc>
          <w:tcPr>
            <w:tcW w:w="2551" w:type="dxa"/>
            <w:shd w:val="clear" w:color="auto" w:fill="auto"/>
          </w:tcPr>
          <w:p w14:paraId="73F5E43E" w14:textId="77777777" w:rsidR="00552508" w:rsidRPr="008B0D55" w:rsidRDefault="00552508" w:rsidP="00813258">
            <w:pPr>
              <w:keepNext/>
              <w:keepLines/>
              <w:suppressAutoHyphens/>
              <w:spacing w:after="0"/>
              <w:rPr>
                <w:rFonts w:cs="Arial"/>
              </w:rPr>
            </w:pPr>
            <w:r>
              <w:rPr>
                <w:rFonts w:cs="Arial"/>
              </w:rPr>
              <w:t>6 bodů</w:t>
            </w:r>
          </w:p>
        </w:tc>
      </w:tr>
      <w:tr w:rsidR="00552508" w:rsidRPr="008B0D55" w14:paraId="0716B622" w14:textId="77777777" w:rsidTr="005F3100">
        <w:tc>
          <w:tcPr>
            <w:tcW w:w="3794" w:type="dxa"/>
            <w:shd w:val="clear" w:color="auto" w:fill="auto"/>
          </w:tcPr>
          <w:p w14:paraId="713D275A" w14:textId="77777777" w:rsidR="00552508" w:rsidRDefault="00552508" w:rsidP="00813258">
            <w:pPr>
              <w:keepNext/>
              <w:keepLines/>
              <w:suppressAutoHyphens/>
              <w:spacing w:after="0"/>
              <w:rPr>
                <w:rFonts w:cs="Arial"/>
              </w:rPr>
            </w:pPr>
            <w:r>
              <w:rPr>
                <w:rFonts w:cs="Arial"/>
              </w:rPr>
              <w:t>7 let praxe navíc = tzn. celých 84 měsíců</w:t>
            </w:r>
          </w:p>
        </w:tc>
        <w:tc>
          <w:tcPr>
            <w:tcW w:w="2551" w:type="dxa"/>
            <w:shd w:val="clear" w:color="auto" w:fill="auto"/>
          </w:tcPr>
          <w:p w14:paraId="521B9457" w14:textId="77777777" w:rsidR="00552508" w:rsidRPr="008B0D55" w:rsidRDefault="00552508" w:rsidP="00813258">
            <w:pPr>
              <w:keepNext/>
              <w:keepLines/>
              <w:suppressAutoHyphens/>
              <w:spacing w:after="0"/>
              <w:rPr>
                <w:rFonts w:cs="Arial"/>
              </w:rPr>
            </w:pPr>
            <w:r>
              <w:rPr>
                <w:rFonts w:cs="Arial"/>
              </w:rPr>
              <w:t>7 bodů</w:t>
            </w:r>
          </w:p>
        </w:tc>
      </w:tr>
      <w:tr w:rsidR="00552508" w:rsidRPr="008B0D55" w14:paraId="0DD2F893" w14:textId="77777777" w:rsidTr="005F3100">
        <w:tc>
          <w:tcPr>
            <w:tcW w:w="3794" w:type="dxa"/>
            <w:shd w:val="clear" w:color="auto" w:fill="auto"/>
          </w:tcPr>
          <w:p w14:paraId="0D55F8BE" w14:textId="77777777" w:rsidR="00552508" w:rsidRDefault="00552508" w:rsidP="00813258">
            <w:pPr>
              <w:keepNext/>
              <w:keepLines/>
              <w:suppressAutoHyphens/>
              <w:spacing w:after="0"/>
              <w:rPr>
                <w:rFonts w:cs="Arial"/>
              </w:rPr>
            </w:pPr>
            <w:r>
              <w:rPr>
                <w:rFonts w:cs="Arial"/>
              </w:rPr>
              <w:t>8 let praxe navíc = tzn. celých 96 měsíců</w:t>
            </w:r>
          </w:p>
        </w:tc>
        <w:tc>
          <w:tcPr>
            <w:tcW w:w="2551" w:type="dxa"/>
            <w:shd w:val="clear" w:color="auto" w:fill="auto"/>
          </w:tcPr>
          <w:p w14:paraId="363441F4" w14:textId="77777777" w:rsidR="00552508" w:rsidRPr="008B0D55" w:rsidRDefault="00552508" w:rsidP="00813258">
            <w:pPr>
              <w:keepNext/>
              <w:keepLines/>
              <w:suppressAutoHyphens/>
              <w:spacing w:after="0"/>
              <w:rPr>
                <w:rFonts w:cs="Arial"/>
              </w:rPr>
            </w:pPr>
            <w:r>
              <w:rPr>
                <w:rFonts w:cs="Arial"/>
              </w:rPr>
              <w:t>8 bodů</w:t>
            </w:r>
          </w:p>
        </w:tc>
      </w:tr>
      <w:tr w:rsidR="00552508" w:rsidRPr="008B0D55" w14:paraId="573320CD" w14:textId="77777777" w:rsidTr="005F3100">
        <w:tc>
          <w:tcPr>
            <w:tcW w:w="3794" w:type="dxa"/>
            <w:shd w:val="clear" w:color="auto" w:fill="auto"/>
          </w:tcPr>
          <w:p w14:paraId="7196C517" w14:textId="77777777" w:rsidR="00552508" w:rsidRDefault="00552508" w:rsidP="00813258">
            <w:pPr>
              <w:keepNext/>
              <w:keepLines/>
              <w:suppressAutoHyphens/>
              <w:spacing w:after="0"/>
              <w:rPr>
                <w:rFonts w:cs="Arial"/>
              </w:rPr>
            </w:pPr>
            <w:r>
              <w:rPr>
                <w:rFonts w:cs="Arial"/>
              </w:rPr>
              <w:t>9 let praxe navíc = tzn. celých 108 měsíců</w:t>
            </w:r>
          </w:p>
        </w:tc>
        <w:tc>
          <w:tcPr>
            <w:tcW w:w="2551" w:type="dxa"/>
            <w:shd w:val="clear" w:color="auto" w:fill="auto"/>
          </w:tcPr>
          <w:p w14:paraId="4013EB35" w14:textId="77777777" w:rsidR="00552508" w:rsidRPr="008B0D55" w:rsidRDefault="00552508" w:rsidP="00813258">
            <w:pPr>
              <w:keepNext/>
              <w:keepLines/>
              <w:suppressAutoHyphens/>
              <w:spacing w:after="0"/>
              <w:rPr>
                <w:rFonts w:cs="Arial"/>
              </w:rPr>
            </w:pPr>
            <w:r>
              <w:rPr>
                <w:rFonts w:cs="Arial"/>
              </w:rPr>
              <w:t>9 bodů</w:t>
            </w:r>
          </w:p>
        </w:tc>
      </w:tr>
      <w:tr w:rsidR="00552508" w:rsidRPr="008B0D55" w14:paraId="3BE0F4ED" w14:textId="77777777" w:rsidTr="005F3100">
        <w:tc>
          <w:tcPr>
            <w:tcW w:w="3794" w:type="dxa"/>
            <w:shd w:val="clear" w:color="auto" w:fill="auto"/>
          </w:tcPr>
          <w:p w14:paraId="5F7E3C6D" w14:textId="77777777" w:rsidR="00552508" w:rsidRDefault="00552508" w:rsidP="00813258">
            <w:pPr>
              <w:keepNext/>
              <w:keepLines/>
              <w:suppressAutoHyphens/>
              <w:spacing w:after="0"/>
              <w:rPr>
                <w:rFonts w:cs="Arial"/>
              </w:rPr>
            </w:pPr>
            <w:r>
              <w:rPr>
                <w:rFonts w:cs="Arial"/>
              </w:rPr>
              <w:t>10 a více let praxe navíc = tzn. celých 120 měsíců a více</w:t>
            </w:r>
          </w:p>
        </w:tc>
        <w:tc>
          <w:tcPr>
            <w:tcW w:w="2551" w:type="dxa"/>
            <w:shd w:val="clear" w:color="auto" w:fill="auto"/>
          </w:tcPr>
          <w:p w14:paraId="08E10747" w14:textId="77777777" w:rsidR="00552508" w:rsidRPr="008B0D55" w:rsidRDefault="00552508" w:rsidP="00813258">
            <w:pPr>
              <w:keepNext/>
              <w:keepLines/>
              <w:suppressAutoHyphens/>
              <w:spacing w:after="0"/>
              <w:rPr>
                <w:rFonts w:cs="Arial"/>
              </w:rPr>
            </w:pPr>
            <w:r>
              <w:rPr>
                <w:rFonts w:cs="Arial"/>
              </w:rPr>
              <w:t>10 bodů</w:t>
            </w:r>
          </w:p>
        </w:tc>
      </w:tr>
      <w:tr w:rsidR="00552508" w:rsidRPr="008B0D55" w14:paraId="4D6B24D3" w14:textId="77777777" w:rsidTr="005F3100">
        <w:tc>
          <w:tcPr>
            <w:tcW w:w="6345" w:type="dxa"/>
            <w:gridSpan w:val="2"/>
            <w:shd w:val="clear" w:color="auto" w:fill="auto"/>
          </w:tcPr>
          <w:p w14:paraId="40210289" w14:textId="77777777" w:rsidR="00552508" w:rsidRDefault="00552508" w:rsidP="00813258">
            <w:pPr>
              <w:keepNext/>
              <w:keepLines/>
              <w:suppressAutoHyphens/>
              <w:spacing w:after="0"/>
              <w:ind w:left="0"/>
              <w:rPr>
                <w:rFonts w:cs="Arial"/>
              </w:rPr>
            </w:pPr>
            <w:r>
              <w:rPr>
                <w:rFonts w:cs="Arial"/>
              </w:rPr>
              <w:t xml:space="preserve">Pozn. Výše uvedené body jsou příkladem pro udělování bodů pro specialistu pro inženýrskou geologii. </w:t>
            </w:r>
          </w:p>
        </w:tc>
      </w:tr>
    </w:tbl>
    <w:p w14:paraId="538846E9" w14:textId="4BD855A0" w:rsidR="00552508" w:rsidRDefault="00552508" w:rsidP="00813258">
      <w:pPr>
        <w:pStyle w:val="Odstavecseseznamem"/>
        <w:keepNext/>
        <w:keepLines/>
        <w:suppressAutoHyphens/>
        <w:ind w:left="1134"/>
        <w:rPr>
          <w:rFonts w:cs="Arial"/>
        </w:rPr>
      </w:pPr>
      <w:r w:rsidRPr="00922BB6">
        <w:rPr>
          <w:rFonts w:cs="Arial"/>
        </w:rPr>
        <w:t xml:space="preserve">Výsledkem hodnotícího kritéria </w:t>
      </w:r>
      <w:r>
        <w:rPr>
          <w:rFonts w:cs="Arial"/>
        </w:rPr>
        <w:t>c</w:t>
      </w:r>
      <w:r w:rsidRPr="00922BB6">
        <w:rPr>
          <w:rFonts w:cs="Arial"/>
        </w:rPr>
        <w:t>) je přidělení takového počt</w:t>
      </w:r>
      <w:r>
        <w:rPr>
          <w:rFonts w:cs="Arial"/>
        </w:rPr>
        <w:t>u bodů v závislosti na doložené</w:t>
      </w:r>
      <w:r w:rsidRPr="00922BB6">
        <w:rPr>
          <w:rFonts w:cs="Arial"/>
        </w:rPr>
        <w:t xml:space="preserve"> </w:t>
      </w:r>
      <w:r>
        <w:rPr>
          <w:rFonts w:cs="Arial"/>
        </w:rPr>
        <w:t xml:space="preserve">praxi specialisty pro inženýrskou geologii </w:t>
      </w:r>
      <w:r w:rsidRPr="00361ACD">
        <w:rPr>
          <w:rFonts w:cs="Arial"/>
        </w:rPr>
        <w:t>nad stanovený minimální počet let prax</w:t>
      </w:r>
      <w:r>
        <w:rPr>
          <w:rFonts w:cs="Arial"/>
        </w:rPr>
        <w:t>e spl</w:t>
      </w:r>
      <w:r w:rsidRPr="002C2967">
        <w:rPr>
          <w:rFonts w:cs="Arial"/>
        </w:rPr>
        <w:t>ňující požadavky dle článku 1</w:t>
      </w:r>
      <w:r w:rsidR="00FE5C61" w:rsidRPr="002C2967">
        <w:rPr>
          <w:rFonts w:cs="Arial"/>
        </w:rPr>
        <w:t>2</w:t>
      </w:r>
      <w:r w:rsidRPr="002C2967">
        <w:rPr>
          <w:rFonts w:cs="Arial"/>
        </w:rPr>
        <w:t>.2.5.2. této Zadávací dokumentace dle výše uvedené tabulky, a to pouze za předpokladu, že k tomuto specialistovi na inženýrskou geologii bude prokázána požadovaná technická kvalifikace dle čl. 1</w:t>
      </w:r>
      <w:r w:rsidR="00FE5C61" w:rsidRPr="002C2967">
        <w:rPr>
          <w:rFonts w:cs="Arial"/>
        </w:rPr>
        <w:t>2</w:t>
      </w:r>
      <w:r w:rsidRPr="002C2967">
        <w:rPr>
          <w:rFonts w:cs="Arial"/>
        </w:rPr>
        <w:t>.2.5.2. a jeho podbodů</w:t>
      </w:r>
      <w:r w:rsidRPr="006A2A09">
        <w:rPr>
          <w:rFonts w:cs="Arial"/>
        </w:rPr>
        <w:t xml:space="preserve"> této Zadávací </w:t>
      </w:r>
      <w:r w:rsidRPr="00361ACD">
        <w:rPr>
          <w:rFonts w:cs="Arial"/>
        </w:rPr>
        <w:t>dokumentace.</w:t>
      </w:r>
    </w:p>
    <w:p w14:paraId="2E152E97" w14:textId="77777777" w:rsidR="00552508" w:rsidRDefault="00552508" w:rsidP="00813258">
      <w:pPr>
        <w:pStyle w:val="Odstavecseseznamem"/>
        <w:keepNext/>
        <w:keepLines/>
        <w:suppressAutoHyphens/>
        <w:ind w:left="1134"/>
        <w:rPr>
          <w:rFonts w:cs="Arial"/>
        </w:rPr>
      </w:pPr>
    </w:p>
    <w:p w14:paraId="7DA91771" w14:textId="0D3CE5C0" w:rsidR="00552508" w:rsidRDefault="00552508" w:rsidP="00813258">
      <w:pPr>
        <w:pStyle w:val="Odstavecseseznamem"/>
        <w:keepNext/>
        <w:keepLines/>
        <w:suppressAutoHyphens/>
        <w:ind w:left="1134"/>
        <w:rPr>
          <w:rFonts w:eastAsia="Times New Roman" w:cs="Times New Roman"/>
          <w:bCs/>
          <w:szCs w:val="23"/>
          <w:u w:color="394A58"/>
          <w:lang w:eastAsia="cs-CZ"/>
        </w:rPr>
      </w:pPr>
      <w:r w:rsidRPr="0068400E">
        <w:rPr>
          <w:rFonts w:eastAsia="Times New Roman" w:cs="Times New Roman"/>
          <w:bCs/>
          <w:szCs w:val="23"/>
          <w:u w:color="394A58"/>
          <w:lang w:eastAsia="cs-CZ"/>
        </w:rPr>
        <w:t xml:space="preserve">Zadavatel </w:t>
      </w:r>
      <w:r>
        <w:rPr>
          <w:rFonts w:eastAsia="Times New Roman" w:cs="Times New Roman"/>
          <w:bCs/>
          <w:szCs w:val="23"/>
          <w:u w:color="394A58"/>
          <w:lang w:eastAsia="cs-CZ"/>
        </w:rPr>
        <w:t>zjistí</w:t>
      </w:r>
      <w:r w:rsidRPr="0068400E">
        <w:rPr>
          <w:rFonts w:eastAsia="Times New Roman" w:cs="Times New Roman"/>
          <w:bCs/>
          <w:szCs w:val="23"/>
          <w:u w:color="394A58"/>
          <w:lang w:eastAsia="cs-CZ"/>
        </w:rPr>
        <w:t xml:space="preserve"> délku </w:t>
      </w:r>
      <w:r>
        <w:rPr>
          <w:rFonts w:eastAsia="Times New Roman" w:cs="Times New Roman"/>
          <w:bCs/>
          <w:szCs w:val="23"/>
          <w:u w:color="394A58"/>
          <w:lang w:eastAsia="cs-CZ"/>
        </w:rPr>
        <w:t xml:space="preserve">relevantní </w:t>
      </w:r>
      <w:r w:rsidRPr="0068400E">
        <w:rPr>
          <w:rFonts w:eastAsia="Times New Roman" w:cs="Times New Roman"/>
          <w:bCs/>
          <w:szCs w:val="23"/>
          <w:u w:color="394A58"/>
          <w:lang w:eastAsia="cs-CZ"/>
        </w:rPr>
        <w:t xml:space="preserve">praxe </w:t>
      </w:r>
      <w:r>
        <w:rPr>
          <w:rFonts w:eastAsia="Times New Roman" w:cs="Times New Roman"/>
          <w:bCs/>
          <w:szCs w:val="23"/>
          <w:u w:color="394A58"/>
          <w:lang w:eastAsia="cs-CZ"/>
        </w:rPr>
        <w:t xml:space="preserve">specialisty </w:t>
      </w:r>
      <w:r>
        <w:rPr>
          <w:rFonts w:cs="Arial"/>
        </w:rPr>
        <w:t>pro inženýrskou geologii</w:t>
      </w:r>
      <w:r w:rsidRPr="0068400E">
        <w:rPr>
          <w:rFonts w:eastAsia="Times New Roman" w:cs="Times New Roman"/>
          <w:bCs/>
          <w:szCs w:val="23"/>
          <w:u w:color="394A58"/>
          <w:lang w:eastAsia="cs-CZ"/>
        </w:rPr>
        <w:t xml:space="preserve"> </w:t>
      </w:r>
      <w:r>
        <w:rPr>
          <w:rFonts w:eastAsia="Times New Roman" w:cs="Times New Roman"/>
          <w:bCs/>
          <w:szCs w:val="23"/>
          <w:u w:color="394A58"/>
          <w:lang w:eastAsia="cs-CZ"/>
        </w:rPr>
        <w:t xml:space="preserve">prostřednictvím </w:t>
      </w:r>
      <w:r w:rsidRPr="002C2967">
        <w:rPr>
          <w:rFonts w:eastAsia="Times New Roman" w:cs="Times New Roman"/>
          <w:bCs/>
          <w:szCs w:val="23"/>
          <w:u w:color="394A58"/>
          <w:lang w:eastAsia="cs-CZ"/>
        </w:rPr>
        <w:t xml:space="preserve">dodavatelem vyplněného závazného vzoru životopisu, který je zpracován jako Příloha č. </w:t>
      </w:r>
      <w:r w:rsidR="000207AA" w:rsidRPr="002C2967">
        <w:rPr>
          <w:rFonts w:eastAsia="Times New Roman" w:cs="Times New Roman"/>
          <w:bCs/>
          <w:szCs w:val="23"/>
          <w:u w:color="394A58"/>
          <w:lang w:eastAsia="cs-CZ"/>
        </w:rPr>
        <w:t>5</w:t>
      </w:r>
      <w:r w:rsidRPr="002C2967">
        <w:rPr>
          <w:rFonts w:eastAsia="Times New Roman" w:cs="Times New Roman"/>
          <w:bCs/>
          <w:szCs w:val="23"/>
          <w:u w:color="394A58"/>
          <w:lang w:eastAsia="cs-CZ"/>
        </w:rPr>
        <w:t xml:space="preserve"> Zadávací dokumentace</w:t>
      </w:r>
      <w:r>
        <w:rPr>
          <w:rFonts w:eastAsia="Times New Roman" w:cs="Times New Roman"/>
          <w:bCs/>
          <w:szCs w:val="23"/>
          <w:u w:color="394A58"/>
          <w:lang w:eastAsia="cs-CZ"/>
        </w:rPr>
        <w:t xml:space="preserve"> – Závazný vzor životopisu, ve kterém je pro účely hodnocení nabídek uvedena samostatná kapitola věnující se právě praxi prokazované pro účely hodnocení. Praxe bude uváděna v celých měsících. </w:t>
      </w:r>
      <w:r w:rsidRPr="0064286F">
        <w:rPr>
          <w:rFonts w:eastAsia="Times New Roman" w:cs="Times New Roman"/>
          <w:bCs/>
          <w:szCs w:val="23"/>
          <w:u w:color="394A58"/>
          <w:lang w:eastAsia="cs-CZ"/>
        </w:rPr>
        <w:t xml:space="preserve">Do praxe se započítává pouze ta praxe, která odpovídá požadavkům zadavatele, a tato skutečnost je uvedena v nabídce. </w:t>
      </w:r>
    </w:p>
    <w:p w14:paraId="5AF539EB" w14:textId="77777777" w:rsidR="00552508" w:rsidRDefault="00552508" w:rsidP="00813258">
      <w:pPr>
        <w:pStyle w:val="Odstavecseseznamem"/>
        <w:keepNext/>
        <w:keepLines/>
        <w:suppressAutoHyphens/>
        <w:ind w:left="1134"/>
        <w:rPr>
          <w:rFonts w:eastAsia="Times New Roman" w:cs="Times New Roman"/>
          <w:bCs/>
          <w:szCs w:val="23"/>
          <w:u w:color="394A58"/>
          <w:lang w:eastAsia="cs-CZ"/>
        </w:rPr>
      </w:pPr>
    </w:p>
    <w:p w14:paraId="0CBBCD8E" w14:textId="77777777" w:rsidR="00552508" w:rsidRPr="0064286F" w:rsidRDefault="00552508" w:rsidP="00813258">
      <w:pPr>
        <w:pStyle w:val="Odstavecseseznamem"/>
        <w:keepNext/>
        <w:keepLines/>
        <w:suppressAutoHyphens/>
        <w:ind w:left="1134"/>
        <w:rPr>
          <w:rFonts w:eastAsia="Times New Roman" w:cs="Times New Roman"/>
          <w:bCs/>
          <w:szCs w:val="23"/>
          <w:u w:color="394A58"/>
          <w:lang w:eastAsia="cs-CZ"/>
        </w:rPr>
      </w:pPr>
      <w:r w:rsidRPr="0064286F">
        <w:rPr>
          <w:rFonts w:eastAsia="Times New Roman" w:cs="Times New Roman"/>
          <w:bCs/>
          <w:szCs w:val="23"/>
          <w:u w:color="394A58"/>
          <w:lang w:eastAsia="cs-CZ"/>
        </w:rPr>
        <w:t xml:space="preserve">Zadavatel upozorňuje účastníky, že nemůže pro účely hodnocení brát v potaz údaje, které budou nečitelné, nesrozumitelné či zmatečné či budou nabízet dvojí výklad. Nabádá tak účastníky ke zvýšené pozornosti při vyplňování těchto údajů a uvědomění si, že případné chybné vyplnění, jde k tíži účastníka. Zadavatel dále opětovně zdůrazňuje, že veškeré údaje, které účastník uvede, musí být pravdivé. </w:t>
      </w:r>
    </w:p>
    <w:p w14:paraId="1BC98A9E" w14:textId="77777777" w:rsidR="00552508" w:rsidRDefault="00552508" w:rsidP="00813258">
      <w:pPr>
        <w:pStyle w:val="Odstavecseseznamem"/>
        <w:keepNext/>
        <w:keepLines/>
        <w:suppressAutoHyphens/>
        <w:ind w:left="1134"/>
        <w:rPr>
          <w:rFonts w:cs="Arial"/>
        </w:rPr>
      </w:pPr>
    </w:p>
    <w:p w14:paraId="1DD7948F" w14:textId="77777777" w:rsidR="00552508" w:rsidRPr="00FC483E" w:rsidRDefault="00552508" w:rsidP="00813258">
      <w:pPr>
        <w:pStyle w:val="Odstavecseseznamem"/>
        <w:keepNext/>
        <w:keepLines/>
        <w:suppressAutoHyphens/>
        <w:ind w:left="1134"/>
        <w:rPr>
          <w:rFonts w:cs="Arial"/>
          <w:u w:val="single"/>
        </w:rPr>
      </w:pPr>
      <w:r w:rsidRPr="00FC483E">
        <w:rPr>
          <w:rFonts w:cs="Arial"/>
          <w:u w:val="single"/>
        </w:rPr>
        <w:t xml:space="preserve">Pozn. V rámci hodnocení nabídek je prokázání kvalifikace specialisty pro inženýrskou geologii chápána jako prokázaná buď jako celek (za doložení všech dokumentů), nebo vůbec ne (v případě byť jednoho chybějícího dokumentu). </w:t>
      </w:r>
    </w:p>
    <w:p w14:paraId="726AFE86" w14:textId="77777777" w:rsidR="00552508" w:rsidRDefault="00552508" w:rsidP="00813258">
      <w:pPr>
        <w:pStyle w:val="Odstavecseseznamem"/>
        <w:keepNext/>
        <w:keepLines/>
        <w:suppressAutoHyphens/>
        <w:ind w:left="1134"/>
        <w:rPr>
          <w:rFonts w:cs="Arial"/>
        </w:rPr>
      </w:pPr>
    </w:p>
    <w:p w14:paraId="0DB34CF3" w14:textId="77777777" w:rsidR="00552508" w:rsidRDefault="00552508" w:rsidP="00813258">
      <w:pPr>
        <w:pStyle w:val="Odstavecseseznamem"/>
        <w:keepNext/>
        <w:keepLines/>
        <w:suppressAutoHyphens/>
        <w:ind w:left="1134"/>
        <w:rPr>
          <w:rFonts w:cs="Arial"/>
        </w:rPr>
      </w:pPr>
      <w:r w:rsidRPr="00940077">
        <w:rPr>
          <w:rFonts w:cs="Arial"/>
        </w:rPr>
        <w:t xml:space="preserve">Maximální počet bodů, které je možno získat v rámci hodnotícího kritéria </w:t>
      </w:r>
      <w:r>
        <w:rPr>
          <w:rFonts w:cs="Arial"/>
        </w:rPr>
        <w:t>c</w:t>
      </w:r>
      <w:r w:rsidRPr="00940077">
        <w:rPr>
          <w:rFonts w:cs="Arial"/>
        </w:rPr>
        <w:t xml:space="preserve">) pro </w:t>
      </w:r>
      <w:r>
        <w:rPr>
          <w:rFonts w:cs="Arial"/>
        </w:rPr>
        <w:t>specialistu pro inženýrskou geologii</w:t>
      </w:r>
      <w:r w:rsidRPr="00940077">
        <w:rPr>
          <w:rFonts w:cs="Arial"/>
        </w:rPr>
        <w:t xml:space="preserve"> je </w:t>
      </w:r>
      <w:r>
        <w:rPr>
          <w:rFonts w:cs="Arial"/>
        </w:rPr>
        <w:t>maximálně 10</w:t>
      </w:r>
      <w:r w:rsidRPr="00940077">
        <w:rPr>
          <w:rFonts w:cs="Arial"/>
        </w:rPr>
        <w:t xml:space="preserve"> bod</w:t>
      </w:r>
      <w:r>
        <w:rPr>
          <w:rFonts w:cs="Arial"/>
        </w:rPr>
        <w:t>ů.</w:t>
      </w:r>
      <w:r w:rsidRPr="00940077">
        <w:rPr>
          <w:rFonts w:cs="Arial"/>
        </w:rPr>
        <w:t xml:space="preserve"> Tyto body už odpovídají váze </w:t>
      </w:r>
      <w:r>
        <w:rPr>
          <w:rFonts w:cs="Arial"/>
        </w:rPr>
        <w:t>10</w:t>
      </w:r>
      <w:r w:rsidRPr="00940077">
        <w:rPr>
          <w:rFonts w:cs="Arial"/>
        </w:rPr>
        <w:t xml:space="preserve"> % a nedochází k jejich dalšímu přepočítávání.</w:t>
      </w:r>
    </w:p>
    <w:p w14:paraId="2C02F683" w14:textId="77777777" w:rsidR="007B1DA4" w:rsidRPr="00613A5E" w:rsidRDefault="007B1DA4" w:rsidP="00813258">
      <w:pPr>
        <w:pStyle w:val="podlnek"/>
        <w:suppressAutoHyphens/>
        <w:rPr>
          <w:rFonts w:eastAsia="Verdana"/>
          <w:b/>
          <w:u w:val="single" w:color="394A58"/>
          <w:lang w:eastAsia="cs-CZ"/>
        </w:rPr>
      </w:pPr>
      <w:r w:rsidRPr="00613A5E">
        <w:rPr>
          <w:rFonts w:eastAsia="Verdana"/>
          <w:b/>
          <w:u w:val="single" w:color="394A58"/>
          <w:lang w:eastAsia="cs-CZ"/>
        </w:rPr>
        <w:t>Metoda hodnocení podané nabídky dle kritéria d)</w:t>
      </w:r>
    </w:p>
    <w:p w14:paraId="08B7D623" w14:textId="77777777" w:rsidR="007B1DA4" w:rsidRPr="003C67FC" w:rsidRDefault="007B1DA4" w:rsidP="00813258">
      <w:pPr>
        <w:pStyle w:val="Normlnlnek"/>
        <w:numPr>
          <w:ilvl w:val="0"/>
          <w:numId w:val="0"/>
        </w:numPr>
        <w:suppressAutoHyphens/>
        <w:ind w:left="426" w:firstLine="708"/>
        <w:rPr>
          <w:b w:val="0"/>
        </w:rPr>
      </w:pPr>
      <w:r>
        <w:rPr>
          <w:b w:val="0"/>
        </w:rPr>
        <w:t>Hodnotící kritérium d</w:t>
      </w:r>
      <w:r w:rsidRPr="003C67FC">
        <w:rPr>
          <w:b w:val="0"/>
        </w:rPr>
        <w:t>) bude hodnoceno následujícím způsobem:</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551"/>
      </w:tblGrid>
      <w:tr w:rsidR="007B1DA4" w:rsidRPr="008B0D55" w14:paraId="702EA1D3" w14:textId="77777777" w:rsidTr="005F3100">
        <w:trPr>
          <w:trHeight w:val="999"/>
        </w:trPr>
        <w:tc>
          <w:tcPr>
            <w:tcW w:w="3794" w:type="dxa"/>
            <w:shd w:val="clear" w:color="auto" w:fill="auto"/>
          </w:tcPr>
          <w:p w14:paraId="0F9EA854" w14:textId="0D1C0424" w:rsidR="007B1DA4" w:rsidRPr="003C7985" w:rsidRDefault="007B1DA4" w:rsidP="00815B67">
            <w:pPr>
              <w:keepNext/>
              <w:keepLines/>
              <w:suppressAutoHyphens/>
              <w:spacing w:after="0"/>
              <w:rPr>
                <w:rFonts w:cs="Arial"/>
                <w:b/>
              </w:rPr>
            </w:pPr>
            <w:r w:rsidRPr="003C7985">
              <w:rPr>
                <w:rFonts w:cs="Arial"/>
                <w:b/>
              </w:rPr>
              <w:t xml:space="preserve">Kvalita – počet let praxe </w:t>
            </w:r>
            <w:r w:rsidR="00815B67">
              <w:rPr>
                <w:rFonts w:cs="Arial"/>
                <w:b/>
              </w:rPr>
              <w:t xml:space="preserve">specialisty na </w:t>
            </w:r>
            <w:r w:rsidRPr="003C7985">
              <w:rPr>
                <w:rFonts w:cs="Arial"/>
                <w:b/>
              </w:rPr>
              <w:t>dopravní stavby, který s</w:t>
            </w:r>
            <w:r w:rsidRPr="002C2967">
              <w:rPr>
                <w:rFonts w:cs="Arial"/>
                <w:b/>
              </w:rPr>
              <w:t>plňuje požadavky Zadavatele uvedené v čl. 1</w:t>
            </w:r>
            <w:r w:rsidR="00692FA9" w:rsidRPr="002C2967">
              <w:rPr>
                <w:rFonts w:cs="Arial"/>
                <w:b/>
              </w:rPr>
              <w:t>2</w:t>
            </w:r>
            <w:r w:rsidRPr="002C2967">
              <w:rPr>
                <w:rFonts w:cs="Arial"/>
                <w:b/>
              </w:rPr>
              <w:t>.2.5.7. a jeho podbodů této Zadávací dokumentace, nad počet let praxe stanovený Zadávací dokumentací (1</w:t>
            </w:r>
            <w:r w:rsidR="00692FA9" w:rsidRPr="002C2967">
              <w:rPr>
                <w:rFonts w:cs="Arial"/>
                <w:b/>
              </w:rPr>
              <w:t>2</w:t>
            </w:r>
            <w:r w:rsidRPr="002C2967">
              <w:rPr>
                <w:rFonts w:cs="Arial"/>
                <w:b/>
              </w:rPr>
              <w:t>.2.5.7. písm. a) Zadávací</w:t>
            </w:r>
            <w:r w:rsidRPr="003C7985">
              <w:rPr>
                <w:rFonts w:cs="Arial"/>
                <w:b/>
              </w:rPr>
              <w:t xml:space="preserve"> dokumentace).</w:t>
            </w:r>
          </w:p>
        </w:tc>
        <w:tc>
          <w:tcPr>
            <w:tcW w:w="2551" w:type="dxa"/>
            <w:shd w:val="clear" w:color="auto" w:fill="auto"/>
          </w:tcPr>
          <w:p w14:paraId="54AC470D" w14:textId="24DB4427" w:rsidR="007B1DA4" w:rsidRPr="008B0D55" w:rsidRDefault="007B1DA4" w:rsidP="00815B67">
            <w:pPr>
              <w:keepNext/>
              <w:keepLines/>
              <w:suppressAutoHyphens/>
              <w:spacing w:after="0"/>
              <w:rPr>
                <w:rFonts w:cs="Arial"/>
              </w:rPr>
            </w:pPr>
            <w:r w:rsidRPr="006B0D96">
              <w:rPr>
                <w:rFonts w:cs="Arial"/>
              </w:rPr>
              <w:t xml:space="preserve">Počet bodů pro </w:t>
            </w:r>
            <w:r w:rsidR="00815B67">
              <w:rPr>
                <w:rFonts w:cs="Arial"/>
              </w:rPr>
              <w:t xml:space="preserve">specialisty na dopravní stavby </w:t>
            </w:r>
            <w:r w:rsidRPr="006B0D96">
              <w:rPr>
                <w:rFonts w:cs="Arial"/>
              </w:rPr>
              <w:t xml:space="preserve">dle čl. </w:t>
            </w:r>
            <w:r w:rsidRPr="002C2967">
              <w:rPr>
                <w:rFonts w:cs="Arial"/>
              </w:rPr>
              <w:t>1</w:t>
            </w:r>
            <w:r w:rsidR="00692FA9" w:rsidRPr="002C2967">
              <w:rPr>
                <w:rFonts w:cs="Arial"/>
              </w:rPr>
              <w:t>2</w:t>
            </w:r>
            <w:r w:rsidRPr="002C2967">
              <w:rPr>
                <w:rFonts w:cs="Arial"/>
              </w:rPr>
              <w:t>.2.5.7. a jeho</w:t>
            </w:r>
            <w:r w:rsidRPr="006B0D96">
              <w:rPr>
                <w:rFonts w:cs="Arial"/>
              </w:rPr>
              <w:t xml:space="preserve"> podbodů této</w:t>
            </w:r>
            <w:r>
              <w:rPr>
                <w:rFonts w:cs="Arial"/>
              </w:rPr>
              <w:t xml:space="preserve"> Z</w:t>
            </w:r>
            <w:r w:rsidRPr="006B0D96">
              <w:rPr>
                <w:rFonts w:cs="Arial"/>
              </w:rPr>
              <w:t>adávací</w:t>
            </w:r>
            <w:r>
              <w:rPr>
                <w:rFonts w:cs="Arial"/>
              </w:rPr>
              <w:t xml:space="preserve"> dokumentace.</w:t>
            </w:r>
          </w:p>
        </w:tc>
      </w:tr>
      <w:tr w:rsidR="007B1DA4" w:rsidRPr="008B0D55" w14:paraId="5D087D10" w14:textId="77777777" w:rsidTr="005F3100">
        <w:trPr>
          <w:trHeight w:val="605"/>
        </w:trPr>
        <w:tc>
          <w:tcPr>
            <w:tcW w:w="3794" w:type="dxa"/>
            <w:shd w:val="clear" w:color="auto" w:fill="auto"/>
          </w:tcPr>
          <w:p w14:paraId="48030F44" w14:textId="77777777" w:rsidR="007B1DA4" w:rsidRPr="008B0D55" w:rsidRDefault="007B1DA4" w:rsidP="00813258">
            <w:pPr>
              <w:keepNext/>
              <w:keepLines/>
              <w:suppressAutoHyphens/>
              <w:spacing w:after="0"/>
              <w:rPr>
                <w:rFonts w:cs="Arial"/>
              </w:rPr>
            </w:pPr>
            <w:r>
              <w:rPr>
                <w:rFonts w:cs="Arial"/>
              </w:rPr>
              <w:t>1 rok praxe navíc = tzn. celých 12 měsíců</w:t>
            </w:r>
          </w:p>
        </w:tc>
        <w:tc>
          <w:tcPr>
            <w:tcW w:w="2551" w:type="dxa"/>
            <w:shd w:val="clear" w:color="auto" w:fill="auto"/>
          </w:tcPr>
          <w:p w14:paraId="386D8808" w14:textId="77777777" w:rsidR="007B1DA4" w:rsidRPr="008B0D55" w:rsidRDefault="007B1DA4" w:rsidP="00813258">
            <w:pPr>
              <w:keepNext/>
              <w:keepLines/>
              <w:suppressAutoHyphens/>
              <w:spacing w:after="0"/>
              <w:rPr>
                <w:rFonts w:cs="Arial"/>
              </w:rPr>
            </w:pPr>
            <w:r>
              <w:rPr>
                <w:rFonts w:cs="Arial"/>
              </w:rPr>
              <w:t>1 bod</w:t>
            </w:r>
          </w:p>
        </w:tc>
      </w:tr>
      <w:tr w:rsidR="007B1DA4" w:rsidRPr="008B0D55" w14:paraId="5E1081D6" w14:textId="77777777" w:rsidTr="005F3100">
        <w:tc>
          <w:tcPr>
            <w:tcW w:w="3794" w:type="dxa"/>
            <w:shd w:val="clear" w:color="auto" w:fill="auto"/>
          </w:tcPr>
          <w:p w14:paraId="29B2A6B4" w14:textId="77777777" w:rsidR="007B1DA4" w:rsidRPr="008B0D55" w:rsidRDefault="007B1DA4" w:rsidP="00813258">
            <w:pPr>
              <w:keepNext/>
              <w:keepLines/>
              <w:suppressAutoHyphens/>
              <w:spacing w:after="0"/>
              <w:rPr>
                <w:rFonts w:cs="Arial"/>
              </w:rPr>
            </w:pPr>
            <w:r>
              <w:rPr>
                <w:rFonts w:cs="Arial"/>
              </w:rPr>
              <w:t>2 roky praxe navíc = tzn. celých 24 měsíců</w:t>
            </w:r>
          </w:p>
        </w:tc>
        <w:tc>
          <w:tcPr>
            <w:tcW w:w="2551" w:type="dxa"/>
            <w:shd w:val="clear" w:color="auto" w:fill="auto"/>
          </w:tcPr>
          <w:p w14:paraId="45B223B4" w14:textId="77777777" w:rsidR="007B1DA4" w:rsidRPr="008B0D55" w:rsidRDefault="007B1DA4" w:rsidP="00813258">
            <w:pPr>
              <w:keepNext/>
              <w:keepLines/>
              <w:suppressAutoHyphens/>
              <w:spacing w:after="0"/>
              <w:rPr>
                <w:rFonts w:cs="Arial"/>
              </w:rPr>
            </w:pPr>
            <w:r>
              <w:rPr>
                <w:rFonts w:cs="Arial"/>
              </w:rPr>
              <w:t>2 body</w:t>
            </w:r>
          </w:p>
        </w:tc>
      </w:tr>
      <w:tr w:rsidR="007B1DA4" w:rsidRPr="008B0D55" w14:paraId="59BBF00B" w14:textId="77777777" w:rsidTr="005F3100">
        <w:tc>
          <w:tcPr>
            <w:tcW w:w="3794" w:type="dxa"/>
            <w:shd w:val="clear" w:color="auto" w:fill="auto"/>
          </w:tcPr>
          <w:p w14:paraId="3A51D997" w14:textId="77777777" w:rsidR="007B1DA4" w:rsidRPr="008B0D55" w:rsidRDefault="007B1DA4" w:rsidP="00813258">
            <w:pPr>
              <w:keepNext/>
              <w:keepLines/>
              <w:suppressAutoHyphens/>
              <w:spacing w:after="0"/>
              <w:rPr>
                <w:rFonts w:cs="Arial"/>
              </w:rPr>
            </w:pPr>
            <w:r>
              <w:rPr>
                <w:rFonts w:cs="Arial"/>
              </w:rPr>
              <w:t>3 roky praxe navíc = tzn. celých 36 měsíců</w:t>
            </w:r>
          </w:p>
        </w:tc>
        <w:tc>
          <w:tcPr>
            <w:tcW w:w="2551" w:type="dxa"/>
            <w:shd w:val="clear" w:color="auto" w:fill="auto"/>
          </w:tcPr>
          <w:p w14:paraId="71155071" w14:textId="77777777" w:rsidR="007B1DA4" w:rsidRPr="008B0D55" w:rsidRDefault="007B1DA4" w:rsidP="00813258">
            <w:pPr>
              <w:keepNext/>
              <w:keepLines/>
              <w:suppressAutoHyphens/>
              <w:spacing w:after="0"/>
              <w:rPr>
                <w:rFonts w:cs="Arial"/>
              </w:rPr>
            </w:pPr>
            <w:r>
              <w:rPr>
                <w:rFonts w:cs="Arial"/>
              </w:rPr>
              <w:t>3 body</w:t>
            </w:r>
          </w:p>
        </w:tc>
      </w:tr>
      <w:tr w:rsidR="007B1DA4" w:rsidRPr="008B0D55" w14:paraId="475366B5" w14:textId="77777777" w:rsidTr="005F3100">
        <w:tc>
          <w:tcPr>
            <w:tcW w:w="3794" w:type="dxa"/>
            <w:shd w:val="clear" w:color="auto" w:fill="auto"/>
          </w:tcPr>
          <w:p w14:paraId="19F4AC8A" w14:textId="77777777" w:rsidR="007B1DA4" w:rsidRPr="008B0D55" w:rsidRDefault="007B1DA4" w:rsidP="00813258">
            <w:pPr>
              <w:keepNext/>
              <w:keepLines/>
              <w:suppressAutoHyphens/>
              <w:spacing w:after="0"/>
              <w:rPr>
                <w:rFonts w:cs="Arial"/>
              </w:rPr>
            </w:pPr>
            <w:r>
              <w:rPr>
                <w:rFonts w:cs="Arial"/>
              </w:rPr>
              <w:t>4 roky praxe navíc = tzn. celých 48 měsíců</w:t>
            </w:r>
          </w:p>
        </w:tc>
        <w:tc>
          <w:tcPr>
            <w:tcW w:w="2551" w:type="dxa"/>
            <w:shd w:val="clear" w:color="auto" w:fill="auto"/>
          </w:tcPr>
          <w:p w14:paraId="5A8BFC1A" w14:textId="77777777" w:rsidR="007B1DA4" w:rsidRPr="008B0D55" w:rsidRDefault="007B1DA4" w:rsidP="00813258">
            <w:pPr>
              <w:keepNext/>
              <w:keepLines/>
              <w:suppressAutoHyphens/>
              <w:spacing w:after="0"/>
              <w:rPr>
                <w:rFonts w:cs="Arial"/>
              </w:rPr>
            </w:pPr>
            <w:r>
              <w:rPr>
                <w:rFonts w:cs="Arial"/>
              </w:rPr>
              <w:t>4 body</w:t>
            </w:r>
          </w:p>
        </w:tc>
      </w:tr>
      <w:tr w:rsidR="007B1DA4" w:rsidRPr="008B0D55" w14:paraId="7DE4663C" w14:textId="77777777" w:rsidTr="005F3100">
        <w:tc>
          <w:tcPr>
            <w:tcW w:w="3794" w:type="dxa"/>
            <w:shd w:val="clear" w:color="auto" w:fill="auto"/>
          </w:tcPr>
          <w:p w14:paraId="659811DB" w14:textId="77777777" w:rsidR="007B1DA4" w:rsidRPr="008B0D55" w:rsidRDefault="007B1DA4" w:rsidP="00813258">
            <w:pPr>
              <w:keepNext/>
              <w:keepLines/>
              <w:suppressAutoHyphens/>
              <w:spacing w:after="0"/>
              <w:rPr>
                <w:rFonts w:cs="Arial"/>
              </w:rPr>
            </w:pPr>
            <w:r>
              <w:rPr>
                <w:rFonts w:cs="Arial"/>
              </w:rPr>
              <w:t>5 let praxe navíc = tzn. celých 60 měsíců</w:t>
            </w:r>
          </w:p>
        </w:tc>
        <w:tc>
          <w:tcPr>
            <w:tcW w:w="2551" w:type="dxa"/>
            <w:shd w:val="clear" w:color="auto" w:fill="auto"/>
          </w:tcPr>
          <w:p w14:paraId="15F1F22D" w14:textId="77777777" w:rsidR="007B1DA4" w:rsidRPr="008B0D55" w:rsidRDefault="007B1DA4" w:rsidP="00813258">
            <w:pPr>
              <w:keepNext/>
              <w:keepLines/>
              <w:suppressAutoHyphens/>
              <w:spacing w:after="0"/>
              <w:rPr>
                <w:rFonts w:cs="Arial"/>
              </w:rPr>
            </w:pPr>
            <w:r>
              <w:rPr>
                <w:rFonts w:cs="Arial"/>
              </w:rPr>
              <w:t>5 bodů</w:t>
            </w:r>
          </w:p>
        </w:tc>
      </w:tr>
      <w:tr w:rsidR="007B1DA4" w:rsidRPr="008B0D55" w14:paraId="10BB4AC8" w14:textId="77777777" w:rsidTr="005F3100">
        <w:tc>
          <w:tcPr>
            <w:tcW w:w="3794" w:type="dxa"/>
            <w:shd w:val="clear" w:color="auto" w:fill="auto"/>
          </w:tcPr>
          <w:p w14:paraId="3E330D59" w14:textId="77777777" w:rsidR="007B1DA4" w:rsidRPr="008B0D55" w:rsidRDefault="007B1DA4" w:rsidP="00813258">
            <w:pPr>
              <w:keepNext/>
              <w:keepLines/>
              <w:suppressAutoHyphens/>
              <w:spacing w:after="0"/>
              <w:rPr>
                <w:rFonts w:cs="Arial"/>
              </w:rPr>
            </w:pPr>
            <w:r>
              <w:rPr>
                <w:rFonts w:cs="Arial"/>
              </w:rPr>
              <w:t>6 let praxe navíc = tzn. celých 72 měsíců</w:t>
            </w:r>
          </w:p>
        </w:tc>
        <w:tc>
          <w:tcPr>
            <w:tcW w:w="2551" w:type="dxa"/>
            <w:shd w:val="clear" w:color="auto" w:fill="auto"/>
          </w:tcPr>
          <w:p w14:paraId="4793EB6B" w14:textId="77777777" w:rsidR="007B1DA4" w:rsidRPr="008B0D55" w:rsidRDefault="007B1DA4" w:rsidP="00813258">
            <w:pPr>
              <w:keepNext/>
              <w:keepLines/>
              <w:suppressAutoHyphens/>
              <w:spacing w:after="0"/>
              <w:rPr>
                <w:rFonts w:cs="Arial"/>
              </w:rPr>
            </w:pPr>
            <w:r>
              <w:rPr>
                <w:rFonts w:cs="Arial"/>
              </w:rPr>
              <w:t>6 bodů</w:t>
            </w:r>
          </w:p>
        </w:tc>
      </w:tr>
      <w:tr w:rsidR="007B1DA4" w:rsidRPr="008B0D55" w14:paraId="353F9CD7" w14:textId="77777777" w:rsidTr="005F3100">
        <w:tc>
          <w:tcPr>
            <w:tcW w:w="3794" w:type="dxa"/>
            <w:shd w:val="clear" w:color="auto" w:fill="auto"/>
          </w:tcPr>
          <w:p w14:paraId="7C308523" w14:textId="77777777" w:rsidR="007B1DA4" w:rsidRDefault="007B1DA4" w:rsidP="00813258">
            <w:pPr>
              <w:keepNext/>
              <w:keepLines/>
              <w:suppressAutoHyphens/>
              <w:spacing w:after="0"/>
              <w:rPr>
                <w:rFonts w:cs="Arial"/>
              </w:rPr>
            </w:pPr>
            <w:r>
              <w:rPr>
                <w:rFonts w:cs="Arial"/>
              </w:rPr>
              <w:t>7 let praxe navíc = tzn. celých 84 měsíců</w:t>
            </w:r>
          </w:p>
        </w:tc>
        <w:tc>
          <w:tcPr>
            <w:tcW w:w="2551" w:type="dxa"/>
            <w:shd w:val="clear" w:color="auto" w:fill="auto"/>
          </w:tcPr>
          <w:p w14:paraId="6C708F8A" w14:textId="77777777" w:rsidR="007B1DA4" w:rsidRPr="008B0D55" w:rsidRDefault="007B1DA4" w:rsidP="00813258">
            <w:pPr>
              <w:keepNext/>
              <w:keepLines/>
              <w:suppressAutoHyphens/>
              <w:spacing w:after="0"/>
              <w:rPr>
                <w:rFonts w:cs="Arial"/>
              </w:rPr>
            </w:pPr>
            <w:r>
              <w:rPr>
                <w:rFonts w:cs="Arial"/>
              </w:rPr>
              <w:t>7 bodů</w:t>
            </w:r>
          </w:p>
        </w:tc>
      </w:tr>
      <w:tr w:rsidR="007B1DA4" w:rsidRPr="008B0D55" w14:paraId="40BC3001" w14:textId="77777777" w:rsidTr="005F3100">
        <w:tc>
          <w:tcPr>
            <w:tcW w:w="3794" w:type="dxa"/>
            <w:shd w:val="clear" w:color="auto" w:fill="auto"/>
          </w:tcPr>
          <w:p w14:paraId="6470B9BF" w14:textId="77777777" w:rsidR="007B1DA4" w:rsidRDefault="007B1DA4" w:rsidP="00813258">
            <w:pPr>
              <w:keepNext/>
              <w:keepLines/>
              <w:suppressAutoHyphens/>
              <w:spacing w:after="0"/>
              <w:rPr>
                <w:rFonts w:cs="Arial"/>
              </w:rPr>
            </w:pPr>
            <w:r>
              <w:rPr>
                <w:rFonts w:cs="Arial"/>
              </w:rPr>
              <w:t>8 let praxe navíc = tzn. celých 96 měsíců</w:t>
            </w:r>
          </w:p>
        </w:tc>
        <w:tc>
          <w:tcPr>
            <w:tcW w:w="2551" w:type="dxa"/>
            <w:shd w:val="clear" w:color="auto" w:fill="auto"/>
          </w:tcPr>
          <w:p w14:paraId="5392C5D4" w14:textId="77777777" w:rsidR="007B1DA4" w:rsidRPr="008B0D55" w:rsidRDefault="007B1DA4" w:rsidP="00813258">
            <w:pPr>
              <w:keepNext/>
              <w:keepLines/>
              <w:suppressAutoHyphens/>
              <w:spacing w:after="0"/>
              <w:rPr>
                <w:rFonts w:cs="Arial"/>
              </w:rPr>
            </w:pPr>
            <w:r>
              <w:rPr>
                <w:rFonts w:cs="Arial"/>
              </w:rPr>
              <w:t>8 bodů</w:t>
            </w:r>
          </w:p>
        </w:tc>
      </w:tr>
      <w:tr w:rsidR="007B1DA4" w:rsidRPr="008B0D55" w14:paraId="5B56E348" w14:textId="77777777" w:rsidTr="005F3100">
        <w:tc>
          <w:tcPr>
            <w:tcW w:w="3794" w:type="dxa"/>
            <w:shd w:val="clear" w:color="auto" w:fill="auto"/>
          </w:tcPr>
          <w:p w14:paraId="0E8A75FA" w14:textId="77777777" w:rsidR="007B1DA4" w:rsidRDefault="007B1DA4" w:rsidP="00813258">
            <w:pPr>
              <w:keepNext/>
              <w:keepLines/>
              <w:suppressAutoHyphens/>
              <w:spacing w:after="0"/>
              <w:rPr>
                <w:rFonts w:cs="Arial"/>
              </w:rPr>
            </w:pPr>
            <w:r>
              <w:rPr>
                <w:rFonts w:cs="Arial"/>
              </w:rPr>
              <w:t>9 let praxe navíc = tzn. celých 108 měsíců</w:t>
            </w:r>
          </w:p>
        </w:tc>
        <w:tc>
          <w:tcPr>
            <w:tcW w:w="2551" w:type="dxa"/>
            <w:shd w:val="clear" w:color="auto" w:fill="auto"/>
          </w:tcPr>
          <w:p w14:paraId="70DCA29A" w14:textId="77777777" w:rsidR="007B1DA4" w:rsidRPr="008B0D55" w:rsidRDefault="007B1DA4" w:rsidP="00813258">
            <w:pPr>
              <w:keepNext/>
              <w:keepLines/>
              <w:suppressAutoHyphens/>
              <w:spacing w:after="0"/>
              <w:rPr>
                <w:rFonts w:cs="Arial"/>
              </w:rPr>
            </w:pPr>
            <w:r>
              <w:rPr>
                <w:rFonts w:cs="Arial"/>
              </w:rPr>
              <w:t>9 bodů</w:t>
            </w:r>
          </w:p>
        </w:tc>
      </w:tr>
      <w:tr w:rsidR="007B1DA4" w:rsidRPr="008B0D55" w14:paraId="1892F8BA" w14:textId="77777777" w:rsidTr="005F3100">
        <w:tc>
          <w:tcPr>
            <w:tcW w:w="3794" w:type="dxa"/>
            <w:shd w:val="clear" w:color="auto" w:fill="auto"/>
          </w:tcPr>
          <w:p w14:paraId="2F5A2C61" w14:textId="77777777" w:rsidR="007B1DA4" w:rsidRDefault="007B1DA4" w:rsidP="00813258">
            <w:pPr>
              <w:keepNext/>
              <w:keepLines/>
              <w:suppressAutoHyphens/>
              <w:spacing w:after="0"/>
              <w:rPr>
                <w:rFonts w:cs="Arial"/>
              </w:rPr>
            </w:pPr>
            <w:r>
              <w:rPr>
                <w:rFonts w:cs="Arial"/>
              </w:rPr>
              <w:t>10 a více let praxe navíc = tzn. celých 120 měsíců a více</w:t>
            </w:r>
          </w:p>
        </w:tc>
        <w:tc>
          <w:tcPr>
            <w:tcW w:w="2551" w:type="dxa"/>
            <w:shd w:val="clear" w:color="auto" w:fill="auto"/>
          </w:tcPr>
          <w:p w14:paraId="31655C4E" w14:textId="77777777" w:rsidR="007B1DA4" w:rsidRPr="008B0D55" w:rsidRDefault="007B1DA4" w:rsidP="00813258">
            <w:pPr>
              <w:keepNext/>
              <w:keepLines/>
              <w:suppressAutoHyphens/>
              <w:spacing w:after="0"/>
              <w:rPr>
                <w:rFonts w:cs="Arial"/>
              </w:rPr>
            </w:pPr>
            <w:r>
              <w:rPr>
                <w:rFonts w:cs="Arial"/>
              </w:rPr>
              <w:t>10 bodů</w:t>
            </w:r>
          </w:p>
        </w:tc>
      </w:tr>
      <w:tr w:rsidR="007B1DA4" w:rsidRPr="008B0D55" w14:paraId="52E41F7D" w14:textId="77777777" w:rsidTr="005F3100">
        <w:tc>
          <w:tcPr>
            <w:tcW w:w="6345" w:type="dxa"/>
            <w:gridSpan w:val="2"/>
            <w:shd w:val="clear" w:color="auto" w:fill="auto"/>
          </w:tcPr>
          <w:p w14:paraId="595CA99F" w14:textId="223116B1" w:rsidR="007B1DA4" w:rsidRDefault="007B1DA4" w:rsidP="002C3DA6">
            <w:pPr>
              <w:keepNext/>
              <w:keepLines/>
              <w:suppressAutoHyphens/>
              <w:spacing w:after="0"/>
              <w:ind w:left="0"/>
              <w:rPr>
                <w:rFonts w:cs="Arial"/>
              </w:rPr>
            </w:pPr>
            <w:r>
              <w:rPr>
                <w:rFonts w:cs="Arial"/>
              </w:rPr>
              <w:t>Pozn. Výše uvedené body jsou příkladem pro udělování bodů pro</w:t>
            </w:r>
            <w:r w:rsidR="002C3DA6">
              <w:rPr>
                <w:rFonts w:cs="Arial"/>
              </w:rPr>
              <w:t xml:space="preserve"> specialistu na dopravní stavby</w:t>
            </w:r>
            <w:r>
              <w:rPr>
                <w:rFonts w:cs="Arial"/>
              </w:rPr>
              <w:t xml:space="preserve">. </w:t>
            </w:r>
          </w:p>
        </w:tc>
      </w:tr>
    </w:tbl>
    <w:p w14:paraId="73F7DA55" w14:textId="77777777" w:rsidR="0063007E" w:rsidRDefault="0063007E" w:rsidP="00813258">
      <w:pPr>
        <w:pStyle w:val="Odstavecseseznamem"/>
        <w:keepNext/>
        <w:keepLines/>
        <w:suppressAutoHyphens/>
        <w:ind w:left="1134"/>
        <w:rPr>
          <w:rFonts w:cs="Arial"/>
        </w:rPr>
      </w:pPr>
    </w:p>
    <w:p w14:paraId="46D7FEFB" w14:textId="6D5BC094" w:rsidR="007B1DA4" w:rsidRDefault="007B1DA4" w:rsidP="00813258">
      <w:pPr>
        <w:pStyle w:val="Odstavecseseznamem"/>
        <w:keepNext/>
        <w:keepLines/>
        <w:suppressAutoHyphens/>
        <w:ind w:left="1134"/>
        <w:rPr>
          <w:rFonts w:cs="Arial"/>
        </w:rPr>
      </w:pPr>
      <w:r w:rsidRPr="00922BB6">
        <w:rPr>
          <w:rFonts w:cs="Arial"/>
        </w:rPr>
        <w:t xml:space="preserve">Výsledkem hodnotícího kritéria </w:t>
      </w:r>
      <w:r>
        <w:rPr>
          <w:rFonts w:cs="Arial"/>
        </w:rPr>
        <w:t>d</w:t>
      </w:r>
      <w:r w:rsidRPr="00922BB6">
        <w:rPr>
          <w:rFonts w:cs="Arial"/>
        </w:rPr>
        <w:t>) je přidělení takového počt</w:t>
      </w:r>
      <w:r>
        <w:rPr>
          <w:rFonts w:cs="Arial"/>
        </w:rPr>
        <w:t>u bodů v závislosti na doložené</w:t>
      </w:r>
      <w:r w:rsidRPr="00922BB6">
        <w:rPr>
          <w:rFonts w:cs="Arial"/>
        </w:rPr>
        <w:t xml:space="preserve"> </w:t>
      </w:r>
      <w:r>
        <w:rPr>
          <w:rFonts w:cs="Arial"/>
        </w:rPr>
        <w:t xml:space="preserve">praxi </w:t>
      </w:r>
      <w:r w:rsidR="00815B67">
        <w:rPr>
          <w:rFonts w:cs="Arial"/>
        </w:rPr>
        <w:t xml:space="preserve">specialisty na dopravní stavby </w:t>
      </w:r>
      <w:r w:rsidRPr="00361ACD">
        <w:rPr>
          <w:rFonts w:cs="Arial"/>
        </w:rPr>
        <w:t>nad stanovený minimální počet let prax</w:t>
      </w:r>
      <w:r>
        <w:rPr>
          <w:rFonts w:cs="Arial"/>
        </w:rPr>
        <w:t xml:space="preserve">e splňující </w:t>
      </w:r>
      <w:r w:rsidRPr="002C2967">
        <w:rPr>
          <w:rFonts w:cs="Arial"/>
        </w:rPr>
        <w:t>požadavky dle článku 1</w:t>
      </w:r>
      <w:r w:rsidR="008B6E4C" w:rsidRPr="002C2967">
        <w:rPr>
          <w:rFonts w:cs="Arial"/>
        </w:rPr>
        <w:t>2</w:t>
      </w:r>
      <w:r w:rsidRPr="002C2967">
        <w:rPr>
          <w:rFonts w:cs="Arial"/>
        </w:rPr>
        <w:t xml:space="preserve">.2.5.7. této Zadávací dokumentace dle výše uvedené tabulky, a to pouze za předpokladu, že k tomuto </w:t>
      </w:r>
      <w:r w:rsidR="00815B67">
        <w:rPr>
          <w:rFonts w:cs="Arial"/>
        </w:rPr>
        <w:t xml:space="preserve">specialistovi na dopravní stavby </w:t>
      </w:r>
      <w:r w:rsidRPr="002C2967">
        <w:rPr>
          <w:rFonts w:cs="Arial"/>
        </w:rPr>
        <w:t>bude prokázána požadovaná technická kvalifikace dle čl. 1</w:t>
      </w:r>
      <w:r w:rsidR="008B6E4C" w:rsidRPr="002C2967">
        <w:rPr>
          <w:rFonts w:cs="Arial"/>
        </w:rPr>
        <w:t>2</w:t>
      </w:r>
      <w:r w:rsidRPr="002C2967">
        <w:rPr>
          <w:rFonts w:cs="Arial"/>
        </w:rPr>
        <w:t>.2.5.7. a jeho podbodů</w:t>
      </w:r>
      <w:r w:rsidRPr="006A2A09">
        <w:rPr>
          <w:rFonts w:cs="Arial"/>
        </w:rPr>
        <w:t xml:space="preserve"> této Zadávací </w:t>
      </w:r>
      <w:r w:rsidRPr="00361ACD">
        <w:rPr>
          <w:rFonts w:cs="Arial"/>
        </w:rPr>
        <w:t>dokumentace.</w:t>
      </w:r>
    </w:p>
    <w:p w14:paraId="675DCB7B" w14:textId="77777777" w:rsidR="007B1DA4" w:rsidRDefault="007B1DA4" w:rsidP="00813258">
      <w:pPr>
        <w:pStyle w:val="Odstavecseseznamem"/>
        <w:keepNext/>
        <w:keepLines/>
        <w:suppressAutoHyphens/>
        <w:ind w:left="1134"/>
        <w:rPr>
          <w:rFonts w:cs="Arial"/>
        </w:rPr>
      </w:pPr>
    </w:p>
    <w:p w14:paraId="145427E5" w14:textId="5EEAF2AE" w:rsidR="007B1DA4" w:rsidRDefault="007B1DA4" w:rsidP="00813258">
      <w:pPr>
        <w:pStyle w:val="Odstavecseseznamem"/>
        <w:keepNext/>
        <w:keepLines/>
        <w:suppressAutoHyphens/>
        <w:ind w:left="1134"/>
        <w:rPr>
          <w:rFonts w:eastAsia="Times New Roman" w:cs="Times New Roman"/>
          <w:bCs/>
          <w:szCs w:val="23"/>
          <w:u w:color="394A58"/>
          <w:lang w:eastAsia="cs-CZ"/>
        </w:rPr>
      </w:pPr>
      <w:r w:rsidRPr="0068400E">
        <w:rPr>
          <w:rFonts w:eastAsia="Times New Roman" w:cs="Times New Roman"/>
          <w:bCs/>
          <w:szCs w:val="23"/>
          <w:u w:color="394A58"/>
          <w:lang w:eastAsia="cs-CZ"/>
        </w:rPr>
        <w:t xml:space="preserve">Zadavatel </w:t>
      </w:r>
      <w:r>
        <w:rPr>
          <w:rFonts w:eastAsia="Times New Roman" w:cs="Times New Roman"/>
          <w:bCs/>
          <w:szCs w:val="23"/>
          <w:u w:color="394A58"/>
          <w:lang w:eastAsia="cs-CZ"/>
        </w:rPr>
        <w:t>zjistí</w:t>
      </w:r>
      <w:r w:rsidRPr="0068400E">
        <w:rPr>
          <w:rFonts w:eastAsia="Times New Roman" w:cs="Times New Roman"/>
          <w:bCs/>
          <w:szCs w:val="23"/>
          <w:u w:color="394A58"/>
          <w:lang w:eastAsia="cs-CZ"/>
        </w:rPr>
        <w:t xml:space="preserve"> délku </w:t>
      </w:r>
      <w:r>
        <w:rPr>
          <w:rFonts w:eastAsia="Times New Roman" w:cs="Times New Roman"/>
          <w:bCs/>
          <w:szCs w:val="23"/>
          <w:u w:color="394A58"/>
          <w:lang w:eastAsia="cs-CZ"/>
        </w:rPr>
        <w:t xml:space="preserve">relevantní </w:t>
      </w:r>
      <w:r w:rsidRPr="0068400E">
        <w:rPr>
          <w:rFonts w:eastAsia="Times New Roman" w:cs="Times New Roman"/>
          <w:bCs/>
          <w:szCs w:val="23"/>
          <w:u w:color="394A58"/>
          <w:lang w:eastAsia="cs-CZ"/>
        </w:rPr>
        <w:t xml:space="preserve">praxe </w:t>
      </w:r>
      <w:r w:rsidR="00815B67">
        <w:rPr>
          <w:rFonts w:eastAsia="Times New Roman" w:cs="Times New Roman"/>
          <w:bCs/>
          <w:szCs w:val="23"/>
          <w:u w:color="394A58"/>
          <w:lang w:eastAsia="cs-CZ"/>
        </w:rPr>
        <w:t xml:space="preserve">specialisty na dopravní stavby </w:t>
      </w:r>
      <w:r>
        <w:rPr>
          <w:rFonts w:eastAsia="Times New Roman" w:cs="Times New Roman"/>
          <w:bCs/>
          <w:szCs w:val="23"/>
          <w:u w:color="394A58"/>
          <w:lang w:eastAsia="cs-CZ"/>
        </w:rPr>
        <w:t xml:space="preserve">prostřednictvím dodavatelem vyplněného závazného vzoru životopisu, který je zpracován </w:t>
      </w:r>
      <w:r w:rsidRPr="002C2967">
        <w:rPr>
          <w:rFonts w:eastAsia="Times New Roman" w:cs="Times New Roman"/>
          <w:bCs/>
          <w:szCs w:val="23"/>
          <w:u w:color="394A58"/>
          <w:lang w:eastAsia="cs-CZ"/>
        </w:rPr>
        <w:t xml:space="preserve">jako Příloha č. </w:t>
      </w:r>
      <w:r w:rsidR="000207AA" w:rsidRPr="002C2967">
        <w:rPr>
          <w:rFonts w:eastAsia="Times New Roman" w:cs="Times New Roman"/>
          <w:bCs/>
          <w:szCs w:val="23"/>
          <w:u w:color="394A58"/>
          <w:lang w:eastAsia="cs-CZ"/>
        </w:rPr>
        <w:t>5</w:t>
      </w:r>
      <w:r w:rsidRPr="002C2967">
        <w:rPr>
          <w:rFonts w:eastAsia="Times New Roman" w:cs="Times New Roman"/>
          <w:bCs/>
          <w:szCs w:val="23"/>
          <w:u w:color="394A58"/>
          <w:lang w:eastAsia="cs-CZ"/>
        </w:rPr>
        <w:t xml:space="preserve"> Zadávací dokumentace –</w:t>
      </w:r>
      <w:r>
        <w:rPr>
          <w:rFonts w:eastAsia="Times New Roman" w:cs="Times New Roman"/>
          <w:bCs/>
          <w:szCs w:val="23"/>
          <w:u w:color="394A58"/>
          <w:lang w:eastAsia="cs-CZ"/>
        </w:rPr>
        <w:t xml:space="preserve"> Závazný vzor životopisu, ve kterém je pro účely hodnocení nabídek uvedena samostatná kapitola věnující se právě praxi prokazované pro účely hodnocení. Praxe bude uváděna v celých měsících. </w:t>
      </w:r>
      <w:r w:rsidRPr="0064286F">
        <w:rPr>
          <w:rFonts w:eastAsia="Times New Roman" w:cs="Times New Roman"/>
          <w:bCs/>
          <w:szCs w:val="23"/>
          <w:u w:color="394A58"/>
          <w:lang w:eastAsia="cs-CZ"/>
        </w:rPr>
        <w:t xml:space="preserve">Do praxe se započítává pouze ta praxe, která odpovídá požadavkům zadavatele, a tato skutečnost je uvedena v nabídce. </w:t>
      </w:r>
    </w:p>
    <w:p w14:paraId="7B8B397B" w14:textId="77777777" w:rsidR="007B1DA4" w:rsidRDefault="007B1DA4" w:rsidP="00813258">
      <w:pPr>
        <w:pStyle w:val="Odstavecseseznamem"/>
        <w:keepNext/>
        <w:keepLines/>
        <w:suppressAutoHyphens/>
        <w:ind w:left="1134"/>
        <w:rPr>
          <w:rFonts w:eastAsia="Times New Roman" w:cs="Times New Roman"/>
          <w:bCs/>
          <w:szCs w:val="23"/>
          <w:u w:color="394A58"/>
          <w:lang w:eastAsia="cs-CZ"/>
        </w:rPr>
      </w:pPr>
    </w:p>
    <w:p w14:paraId="272913DA" w14:textId="77777777" w:rsidR="007B1DA4" w:rsidRPr="0064286F" w:rsidRDefault="007B1DA4" w:rsidP="00813258">
      <w:pPr>
        <w:pStyle w:val="Odstavecseseznamem"/>
        <w:keepNext/>
        <w:keepLines/>
        <w:suppressAutoHyphens/>
        <w:ind w:left="1134"/>
        <w:rPr>
          <w:rFonts w:eastAsia="Times New Roman" w:cs="Times New Roman"/>
          <w:bCs/>
          <w:szCs w:val="23"/>
          <w:u w:color="394A58"/>
          <w:lang w:eastAsia="cs-CZ"/>
        </w:rPr>
      </w:pPr>
      <w:r w:rsidRPr="0064286F">
        <w:rPr>
          <w:rFonts w:eastAsia="Times New Roman" w:cs="Times New Roman"/>
          <w:bCs/>
          <w:szCs w:val="23"/>
          <w:u w:color="394A58"/>
          <w:lang w:eastAsia="cs-CZ"/>
        </w:rPr>
        <w:t xml:space="preserve">Zadavatel upozorňuje účastníky, že nemůže pro účely hodnocení brát v potaz údaje, které budou nečitelné, nesrozumitelné či zmatečné či budou nabízet dvojí výklad. Nabádá tak účastníky ke zvýšené pozornosti při vyplňování těchto údajů a uvědomění si, že případné chybné vyplnění, jde k tíži účastníka. Zadavatel dále opětovně zdůrazňuje, že veškeré údaje, které účastník uvede, musí být pravdivé. </w:t>
      </w:r>
    </w:p>
    <w:p w14:paraId="6DEB68E3" w14:textId="77777777" w:rsidR="007B1DA4" w:rsidRDefault="007B1DA4" w:rsidP="00813258">
      <w:pPr>
        <w:pStyle w:val="Odstavecseseznamem"/>
        <w:keepNext/>
        <w:keepLines/>
        <w:suppressAutoHyphens/>
        <w:ind w:left="1134"/>
        <w:rPr>
          <w:rFonts w:cs="Arial"/>
        </w:rPr>
      </w:pPr>
    </w:p>
    <w:p w14:paraId="7B23AC5F" w14:textId="0D52A03C" w:rsidR="007B1DA4" w:rsidRPr="00994EFF" w:rsidRDefault="007B1DA4" w:rsidP="00813258">
      <w:pPr>
        <w:pStyle w:val="Odstavecseseznamem"/>
        <w:keepNext/>
        <w:keepLines/>
        <w:suppressAutoHyphens/>
        <w:ind w:left="1134"/>
        <w:rPr>
          <w:rFonts w:cs="Arial"/>
          <w:u w:val="single"/>
        </w:rPr>
      </w:pPr>
      <w:r w:rsidRPr="00994EFF">
        <w:rPr>
          <w:rFonts w:cs="Arial"/>
          <w:u w:val="single"/>
        </w:rPr>
        <w:t xml:space="preserve">Pozn. V rámci hodnocení nabídek je prokázání kvalifikace </w:t>
      </w:r>
      <w:r w:rsidR="00815B67">
        <w:rPr>
          <w:rFonts w:cs="Arial"/>
          <w:u w:val="single"/>
        </w:rPr>
        <w:t xml:space="preserve">specialisty na dopravní stavby </w:t>
      </w:r>
      <w:r w:rsidRPr="00994EFF">
        <w:rPr>
          <w:rFonts w:cs="Arial"/>
          <w:u w:val="single"/>
        </w:rPr>
        <w:t xml:space="preserve">chápána jako prokázaná buď jako celek (za doložení všech dokumentů), nebo vůbec ne (v případě byť jednoho chybějícího dokumentu). </w:t>
      </w:r>
    </w:p>
    <w:p w14:paraId="2298A589" w14:textId="77777777" w:rsidR="007B1DA4" w:rsidRDefault="007B1DA4" w:rsidP="00813258">
      <w:pPr>
        <w:pStyle w:val="Odstavecseseznamem"/>
        <w:keepNext/>
        <w:keepLines/>
        <w:suppressAutoHyphens/>
        <w:ind w:left="1134"/>
        <w:rPr>
          <w:rFonts w:cs="Arial"/>
        </w:rPr>
      </w:pPr>
    </w:p>
    <w:p w14:paraId="4C64D943" w14:textId="5007544C" w:rsidR="00552508" w:rsidRPr="00613A5E" w:rsidRDefault="007B1DA4" w:rsidP="00813258">
      <w:pPr>
        <w:pStyle w:val="Odstavecseseznamem"/>
        <w:keepNext/>
        <w:keepLines/>
        <w:suppressAutoHyphens/>
        <w:ind w:left="1134"/>
        <w:rPr>
          <w:rFonts w:cs="Arial"/>
        </w:rPr>
      </w:pPr>
      <w:r w:rsidRPr="00940077">
        <w:rPr>
          <w:rFonts w:cs="Arial"/>
        </w:rPr>
        <w:t xml:space="preserve">Maximální počet bodů, které je možno získat v rámci hodnotícího kritéria </w:t>
      </w:r>
      <w:r>
        <w:rPr>
          <w:rFonts w:cs="Arial"/>
        </w:rPr>
        <w:t>d</w:t>
      </w:r>
      <w:r w:rsidRPr="00940077">
        <w:rPr>
          <w:rFonts w:cs="Arial"/>
        </w:rPr>
        <w:t xml:space="preserve">) pro </w:t>
      </w:r>
      <w:r w:rsidR="002C3DA6">
        <w:rPr>
          <w:rFonts w:cs="Arial"/>
        </w:rPr>
        <w:t xml:space="preserve">specialistu na dopravní stavby </w:t>
      </w:r>
      <w:r w:rsidRPr="00940077">
        <w:rPr>
          <w:rFonts w:cs="Arial"/>
        </w:rPr>
        <w:t xml:space="preserve">je </w:t>
      </w:r>
      <w:r>
        <w:rPr>
          <w:rFonts w:cs="Arial"/>
        </w:rPr>
        <w:t>maximálně 10</w:t>
      </w:r>
      <w:r w:rsidRPr="00940077">
        <w:rPr>
          <w:rFonts w:cs="Arial"/>
        </w:rPr>
        <w:t xml:space="preserve"> bod</w:t>
      </w:r>
      <w:r>
        <w:rPr>
          <w:rFonts w:cs="Arial"/>
        </w:rPr>
        <w:t>ů.</w:t>
      </w:r>
      <w:r w:rsidRPr="00940077">
        <w:rPr>
          <w:rFonts w:cs="Arial"/>
        </w:rPr>
        <w:t xml:space="preserve"> Tyto body už odpovídají váze </w:t>
      </w:r>
      <w:r>
        <w:rPr>
          <w:rFonts w:cs="Arial"/>
        </w:rPr>
        <w:t>10</w:t>
      </w:r>
      <w:r w:rsidRPr="00940077">
        <w:rPr>
          <w:rFonts w:cs="Arial"/>
        </w:rPr>
        <w:t xml:space="preserve"> % a nedochází k jejich dalšímu přepočítávání.</w:t>
      </w:r>
    </w:p>
    <w:p w14:paraId="2028B75D" w14:textId="4BDEF8B2" w:rsidR="000364DE" w:rsidRDefault="00670A41" w:rsidP="00813258">
      <w:pPr>
        <w:pStyle w:val="podlnek"/>
        <w:suppressAutoHyphens/>
        <w:rPr>
          <w:rFonts w:eastAsia="Verdana"/>
          <w:b/>
          <w:u w:val="single" w:color="394A58"/>
          <w:lang w:eastAsia="cs-CZ"/>
        </w:rPr>
      </w:pPr>
      <w:r>
        <w:rPr>
          <w:rFonts w:eastAsia="Verdana"/>
          <w:u w:color="394A58"/>
          <w:lang w:eastAsia="cs-CZ"/>
        </w:rPr>
        <w:t xml:space="preserve"> </w:t>
      </w:r>
      <w:r w:rsidRPr="00613A5E">
        <w:rPr>
          <w:rFonts w:eastAsia="Verdana"/>
          <w:b/>
          <w:u w:val="single" w:color="394A58"/>
          <w:lang w:eastAsia="cs-CZ"/>
        </w:rPr>
        <w:t>Celkové hodnocení</w:t>
      </w:r>
    </w:p>
    <w:p w14:paraId="0ECA7E0E" w14:textId="27FD9AC2" w:rsidR="00670A41" w:rsidRPr="00813258" w:rsidRDefault="00670A41" w:rsidP="00813258">
      <w:pPr>
        <w:pStyle w:val="Normlnodstavec"/>
        <w:numPr>
          <w:ilvl w:val="0"/>
          <w:numId w:val="0"/>
        </w:numPr>
        <w:suppressAutoHyphens/>
        <w:ind w:left="1134"/>
        <w:rPr>
          <w:u w:color="394A58"/>
          <w:lang w:eastAsia="cs-CZ"/>
        </w:rPr>
      </w:pPr>
      <w:r w:rsidRPr="008B0D55">
        <w:t>Ekonomicky nejvhodnější nabídkou bude nabídka, která získá nejvyšší počet bodů součtem výsledných hodnot dí</w:t>
      </w:r>
      <w:r>
        <w:t xml:space="preserve">lčích hodnotících kritérií a), </w:t>
      </w:r>
      <w:r w:rsidRPr="008B0D55">
        <w:t>b)</w:t>
      </w:r>
      <w:r>
        <w:t xml:space="preserve">,c) a d). </w:t>
      </w:r>
      <w:r w:rsidRPr="006E66F3">
        <w:t xml:space="preserve">Hodnocení nabídek proběhne tak, že komise jmenovaná zadavatelem seřadí nabídky účastníků dle výše </w:t>
      </w:r>
      <w:r>
        <w:t>uvedeného hodnotícího kritéria od nabídky s nejvyšším počtem bodů po nabídku s nejnižším počtem bodů, přičemž nejvhodnější nabídkou je nabídka s nejvyšším počtem bodů dosažených na základě výše uvedených hodnotících kritérií.</w:t>
      </w:r>
    </w:p>
    <w:p w14:paraId="7D2D32C6" w14:textId="5792B5F0" w:rsidR="004D5CE7" w:rsidRPr="00647B77" w:rsidRDefault="00480838" w:rsidP="004D5CE7">
      <w:pPr>
        <w:pStyle w:val="podlnek"/>
        <w:rPr>
          <w:rFonts w:eastAsia="Verdana"/>
          <w:u w:color="394A58"/>
          <w:lang w:eastAsia="cs-CZ"/>
        </w:rPr>
      </w:pPr>
      <w:r w:rsidRPr="003E138B">
        <w:t xml:space="preserve">V případě, že je více nabídek se shodným celkovým parametrem hodnotícího kritéria, </w:t>
      </w:r>
      <w:r w:rsidRPr="002C2967">
        <w:t>rozhodne o pořadí nabídky</w:t>
      </w:r>
      <w:r w:rsidR="004D5CE7" w:rsidRPr="002C2967">
        <w:t xml:space="preserve"> </w:t>
      </w:r>
      <w:r w:rsidR="00F86111" w:rsidRPr="002C2967">
        <w:t>výše celkové nabídkové ceny zpracované</w:t>
      </w:r>
      <w:r w:rsidR="004D5CE7" w:rsidRPr="002C2967">
        <w:t xml:space="preserve"> v souladu s čl. 13 této Zadávací dokumentace, přičemž platí, že lépe se umístila ta nabídka, která obsahovala nižší </w:t>
      </w:r>
      <w:r w:rsidR="00F86111" w:rsidRPr="002C2967">
        <w:t xml:space="preserve">celkovou </w:t>
      </w:r>
      <w:r w:rsidR="004D5CE7" w:rsidRPr="002C2967">
        <w:t>nabídkovou cenu. Pokud i tak dojde na rovnost nabídek se se shodným celkovým parametrem hodnotícího kritéria, rozhodne o pořadí nabídky čas podání těchto nabídek dle článku 14.8. této Zadávací dokumentace, přičemž platí, že lépe se umístila ta nabídka, která</w:t>
      </w:r>
      <w:r w:rsidR="004D5CE7" w:rsidRPr="003E138B">
        <w:t xml:space="preserve"> byla podána dříve.</w:t>
      </w:r>
    </w:p>
    <w:p w14:paraId="163AF57B" w14:textId="77777777" w:rsidR="00647B77" w:rsidRPr="003E138B" w:rsidRDefault="00647B77" w:rsidP="00647B77">
      <w:pPr>
        <w:pStyle w:val="podlnek"/>
        <w:numPr>
          <w:ilvl w:val="0"/>
          <w:numId w:val="0"/>
        </w:numPr>
        <w:ind w:left="1134"/>
        <w:rPr>
          <w:rFonts w:eastAsia="Verdana"/>
          <w:u w:color="394A58"/>
          <w:lang w:eastAsia="cs-CZ"/>
        </w:rPr>
      </w:pPr>
    </w:p>
    <w:p w14:paraId="77E4D440" w14:textId="77777777" w:rsidR="005D636E" w:rsidRPr="005D636E" w:rsidRDefault="005D636E" w:rsidP="00813258">
      <w:pPr>
        <w:pStyle w:val="Normlnlnek"/>
        <w:suppressAutoHyphens/>
      </w:pPr>
      <w:r w:rsidRPr="005D636E">
        <w:t>Zadávací dokumentace:</w:t>
      </w:r>
    </w:p>
    <w:p w14:paraId="20AFA113" w14:textId="77777777" w:rsidR="005D636E" w:rsidRPr="003B114D" w:rsidRDefault="005D636E" w:rsidP="00813258">
      <w:pPr>
        <w:pStyle w:val="Normlnodstavec"/>
        <w:suppressAutoHyphens/>
        <w:rPr>
          <w:b/>
        </w:rPr>
      </w:pPr>
      <w:r w:rsidRPr="003B114D">
        <w:rPr>
          <w:b/>
        </w:rPr>
        <w:t>Uveřejnění zadávací dokumentace</w:t>
      </w:r>
    </w:p>
    <w:p w14:paraId="0CC31944" w14:textId="77777777" w:rsidR="005D636E" w:rsidRPr="005D636E" w:rsidRDefault="005D636E" w:rsidP="00813258">
      <w:pPr>
        <w:pStyle w:val="podlnek"/>
        <w:suppressAutoHyphens/>
        <w:rPr>
          <w:rFonts w:eastAsia="Verdana"/>
        </w:rPr>
      </w:pPr>
      <w:r w:rsidRPr="005D636E">
        <w:rPr>
          <w:rFonts w:eastAsia="Verdana"/>
        </w:rPr>
        <w:t>Zadávací dokumentací se rozumí veškeré písemné dokumenty obsahující zadávací podmínky, sdělované nebo zpřístupňované účastníkům zadávacího řízení při zahájení zadávacího řízení, včetně změn či doplnění zadávací dokumentace podle § 99 ZZVZ, včetně formulářů podle § 212 ZZVZ a výzev uvedených v příloze č. 6 ZZVZ.</w:t>
      </w:r>
    </w:p>
    <w:p w14:paraId="33AD047E" w14:textId="63A7AE13" w:rsidR="005D636E" w:rsidRPr="005D636E" w:rsidRDefault="005D636E" w:rsidP="00813258">
      <w:pPr>
        <w:pStyle w:val="podlnek"/>
        <w:suppressAutoHyphens/>
        <w:rPr>
          <w:rFonts w:eastAsia="Verdana"/>
          <w:u w:color="000000"/>
        </w:rPr>
      </w:pPr>
      <w:r w:rsidRPr="005D636E">
        <w:rPr>
          <w:rFonts w:eastAsia="Verdana"/>
        </w:rPr>
        <w:t xml:space="preserve">V souladu s § 96 odst. 1 a 2 ZZVZ je zadávací dokumentace zveřejněna na profilu Zadavatele na internetové adrese: </w:t>
      </w:r>
      <w:hyperlink r:id="rId15" w:history="1">
        <w:r w:rsidRPr="005D636E">
          <w:rPr>
            <w:rFonts w:eastAsia="Verdana"/>
            <w:color w:val="0563C1"/>
            <w:u w:val="single"/>
          </w:rPr>
          <w:t>https://zakazky.</w:t>
        </w:r>
        <w:r w:rsidR="00AF1710">
          <w:rPr>
            <w:rFonts w:eastAsia="Verdana"/>
            <w:color w:val="0563C1"/>
            <w:u w:val="single"/>
          </w:rPr>
          <w:t>spravazeleznic</w:t>
        </w:r>
        <w:r w:rsidRPr="005D636E">
          <w:rPr>
            <w:rFonts w:eastAsia="Verdana"/>
            <w:color w:val="0563C1"/>
            <w:u w:val="single"/>
          </w:rPr>
          <w:t>.cz/</w:t>
        </w:r>
      </w:hyperlink>
      <w:r w:rsidRPr="005D636E">
        <w:rPr>
          <w:rFonts w:eastAsia="Verdana"/>
        </w:rPr>
        <w:t>. Tamtéž budou uveřejňovány i vysvětlení, změny nebo doplnění zadávací dokumentace této veřejné zakázky</w:t>
      </w:r>
      <w:r w:rsidRPr="005D636E">
        <w:rPr>
          <w:rFonts w:eastAsia="Verdana"/>
          <w:u w:color="000000"/>
        </w:rPr>
        <w:t>.</w:t>
      </w:r>
    </w:p>
    <w:p w14:paraId="7B14C368" w14:textId="77777777" w:rsidR="005D636E" w:rsidRPr="003B114D" w:rsidRDefault="005D636E" w:rsidP="00813258">
      <w:pPr>
        <w:pStyle w:val="Normlnodstavec"/>
        <w:suppressAutoHyphens/>
        <w:rPr>
          <w:b/>
        </w:rPr>
      </w:pPr>
      <w:r w:rsidRPr="003B114D">
        <w:rPr>
          <w:b/>
        </w:rPr>
        <w:t>Vysvětlení zadávací dokumentace</w:t>
      </w:r>
    </w:p>
    <w:p w14:paraId="53B31607" w14:textId="77777777" w:rsidR="00CF328E" w:rsidRPr="005D636E" w:rsidRDefault="00CF328E" w:rsidP="00813258">
      <w:pPr>
        <w:pStyle w:val="podlnek"/>
        <w:suppressAutoHyphens/>
        <w:rPr>
          <w:rFonts w:eastAsia="Verdana"/>
          <w:noProof/>
        </w:rPr>
      </w:pPr>
      <w:r w:rsidRPr="005D636E">
        <w:rPr>
          <w:rFonts w:eastAsia="Verdana"/>
          <w:noProof/>
        </w:rPr>
        <w:t xml:space="preserve">Zadavatel může Zadávací dokumentaci vysvětlit, pokud takové vysvětlení, případně související dokumenty, uveřejní na profilu Zadavatele, a to nejméně </w:t>
      </w:r>
      <w:r w:rsidRPr="005D636E">
        <w:rPr>
          <w:rFonts w:eastAsia="Verdana"/>
          <w:b/>
          <w:noProof/>
        </w:rPr>
        <w:t>5 pracovních dnů před uplynutím lhůty pro podání nabídek</w:t>
      </w:r>
      <w:r w:rsidRPr="005D636E">
        <w:rPr>
          <w:rFonts w:eastAsia="Verdana"/>
          <w:noProof/>
        </w:rPr>
        <w:t>.</w:t>
      </w:r>
    </w:p>
    <w:p w14:paraId="1860F9F7" w14:textId="77777777" w:rsidR="00CF328E" w:rsidRPr="005D636E" w:rsidRDefault="00CF328E" w:rsidP="00813258">
      <w:pPr>
        <w:pStyle w:val="podlnek"/>
        <w:suppressAutoHyphens/>
        <w:rPr>
          <w:rFonts w:eastAsia="Verdana"/>
          <w:noProof/>
        </w:rPr>
      </w:pPr>
      <w:r w:rsidRPr="005D636E">
        <w:rPr>
          <w:rFonts w:eastAsia="Verdana"/>
          <w:noProof/>
        </w:rPr>
        <w:t xml:space="preserve">Pokud žádost o vysvětlení Zadávací dokumentace doručí dodavatel ve stanové lhůtě písemnou formou, a to elektronicky, Zadavatel vysvětlení uveřejní prostřednictvím elektronického nástroje E-ZAK, včetně přesného znění žádosti bez identifikace tohoto dodavatele, na profilu Zadavatele. Zadavatel není povinen vysvětlení poskytnout, pokud není žádost o vysvětlení doručena včas, a to alespoň 3 pracovní dny před uplynutím shora uvedené lhůty 5 pracovních dnů. Písemná žádost tedy musí být Zadavateli doručena </w:t>
      </w:r>
      <w:r w:rsidRPr="005D636E">
        <w:rPr>
          <w:rFonts w:eastAsia="Verdana"/>
          <w:b/>
          <w:noProof/>
        </w:rPr>
        <w:t>nejpozději 8 pracovních dnů před uplynutím lhůty pro podání nabídek</w:t>
      </w:r>
      <w:r w:rsidRPr="005D636E">
        <w:rPr>
          <w:rFonts w:eastAsia="Verdana"/>
          <w:noProof/>
        </w:rPr>
        <w:t>. Pokud Zadavatel na žádost o vysvětlení, která není doručena včas, vysvětlení poskytne, nemusí uvedené lhůty dodržet.</w:t>
      </w:r>
      <w:r>
        <w:rPr>
          <w:rFonts w:eastAsia="Verdana"/>
          <w:noProof/>
        </w:rPr>
        <w:t xml:space="preserve"> Žádost o vysvětlení Zadávací dokumentace musí být podána v českém jazyce, na žádost podanou v jiném, než v českém jazyce se hledí jako by nebyla podána včas. </w:t>
      </w:r>
    </w:p>
    <w:p w14:paraId="5B623007" w14:textId="77777777" w:rsidR="00CF328E" w:rsidRPr="008874D3" w:rsidRDefault="00CF328E" w:rsidP="00813258">
      <w:pPr>
        <w:pStyle w:val="Normlnodstavec"/>
        <w:suppressAutoHyphens/>
        <w:ind w:left="851" w:hanging="567"/>
        <w:rPr>
          <w:b/>
        </w:rPr>
      </w:pPr>
      <w:r w:rsidRPr="008874D3">
        <w:rPr>
          <w:b/>
        </w:rPr>
        <w:t>Zadavatel je oprávněn uveřejnit na profilu Zadavatele za podmínek § 99 ZZVZ rovněž změnu nebo doplnění Zadávací dokumentace.</w:t>
      </w:r>
    </w:p>
    <w:p w14:paraId="0ED43DD5" w14:textId="77777777" w:rsidR="00D12229" w:rsidRPr="00E4710F" w:rsidRDefault="00D12229" w:rsidP="00813258">
      <w:pPr>
        <w:pStyle w:val="Normlnodstavec"/>
        <w:suppressAutoHyphens/>
      </w:pPr>
      <w:r w:rsidRPr="00E4710F">
        <w:t>Zadávací dokumentaci, ani její část, nevypracovala osoba odlišná od zadavatele, která současně není advokátem nebo daňovým poradcem. Zadávací dokumentace neobsahuje informace, které jsou výsledkem předběžné tržní konzultace.</w:t>
      </w:r>
    </w:p>
    <w:p w14:paraId="2E7C1398" w14:textId="77777777" w:rsidR="005D636E" w:rsidRPr="005D636E" w:rsidRDefault="005D636E" w:rsidP="00813258">
      <w:pPr>
        <w:pStyle w:val="Normlnlnek"/>
        <w:suppressAutoHyphens/>
        <w:rPr>
          <w:rFonts w:eastAsia="Verdana"/>
          <w:noProof/>
        </w:rPr>
      </w:pPr>
      <w:r w:rsidRPr="005D636E">
        <w:rPr>
          <w:rFonts w:eastAsia="Verdana"/>
          <w:noProof/>
        </w:rPr>
        <w:t>Závaznost pokynů Zadavatele</w:t>
      </w:r>
    </w:p>
    <w:p w14:paraId="69087F5D" w14:textId="77777777" w:rsidR="005D636E" w:rsidRDefault="005D636E" w:rsidP="00813258">
      <w:pPr>
        <w:pStyle w:val="Normlnodstavec"/>
        <w:suppressAutoHyphens/>
      </w:pPr>
      <w:r w:rsidRPr="005D636E">
        <w:t xml:space="preserve">Informace a údaje uvedené v této Zadávací dokumentaci vymezují závazné požadavky Zadavatele na plnění veřejné zakázky. Tyto požadavky je dodavatel povinen plně a bezvýhradně respektovat při zpracování své nabídky. Neakceptování požadavků Zadavatele uvedených v této ZD může být považováno za nesplnění zadávacích podmínek s následkem vyloučení dodavatele ze zadávacího řízení. </w:t>
      </w:r>
    </w:p>
    <w:p w14:paraId="36C59D78" w14:textId="5F04CB83" w:rsidR="00D12229" w:rsidRDefault="00D12229" w:rsidP="00813258">
      <w:pPr>
        <w:pStyle w:val="Normlnodstavec"/>
        <w:suppressAutoHyphens/>
      </w:pPr>
      <w:r w:rsidRPr="00B77992">
        <w:t xml:space="preserve">Podáním nabídky do tohoto zadávacího řízení </w:t>
      </w:r>
      <w:r w:rsidRPr="00DF294F">
        <w:t>účastník přijímá a akceptuje plně a bez výhrad zadávací podmínky včetně případných vysvětlení k zadávacím podmínkám.</w:t>
      </w:r>
      <w:r w:rsidRPr="00C31869">
        <w:t xml:space="preserve"> Zadavatel předpokládá, že účastník před podáním nabídky pečlivě prostuduje všechny pokyny, specifikace a termíny obsažené v zadávacích podmínkách a bude se jimi řídit. </w:t>
      </w:r>
    </w:p>
    <w:p w14:paraId="2E518960" w14:textId="77777777" w:rsidR="00D12229" w:rsidRDefault="00D12229" w:rsidP="00813258">
      <w:pPr>
        <w:pStyle w:val="Normlnodstavec"/>
        <w:suppressAutoHyphens/>
      </w:pPr>
      <w:r>
        <w:t>Zadavatel doporučuje účastníkům, aby si důkladně prostudovali zadávací podmínky a jakékoliv nejasnosti, připomínky či dotazy, které jim v souvislosti se zadávacími podmínkami vyvstanou, si vyjasnili v průběhu lhůty pro podání nabídek, prostřednictvím žádosti o vysvětlení podané v souladu s § 98 zákona a touto Zadávací dokumentací.</w:t>
      </w:r>
    </w:p>
    <w:p w14:paraId="7419DF1F" w14:textId="77777777" w:rsidR="00D12229" w:rsidRDefault="00D12229" w:rsidP="00813258">
      <w:pPr>
        <w:pStyle w:val="Normlnodstavec"/>
        <w:suppressAutoHyphens/>
      </w:pPr>
      <w:r w:rsidRPr="0076596A">
        <w:t>Tato Zadávací dokumentace v souladu se Zákonem vymezuje předmět veřejné zakázky v</w:t>
      </w:r>
      <w:r>
        <w:t> </w:t>
      </w:r>
      <w:r w:rsidRPr="0076596A">
        <w:t>podrobnostech nezbytných pro zpracování nabídky a účast dodavatele v zadávacím řízení. Zadávací dokumentace je pro účastníky zadávacího řízení závazná. Součástí Zadávací dokumentace jsou všechny její přílohy uvedené v posledním článku této Zadávací dokumentace.</w:t>
      </w:r>
    </w:p>
    <w:p w14:paraId="3265CEDF" w14:textId="77777777" w:rsidR="00D12229" w:rsidRDefault="00D12229" w:rsidP="00813258">
      <w:pPr>
        <w:pStyle w:val="Normlnodstavec"/>
        <w:suppressAutoHyphens/>
      </w:pPr>
      <w:r w:rsidRPr="00C31869">
        <w:t xml:space="preserve">Práva, povinnosti či podmínky v této Zadávací dokumentaci neuvedené se řídí </w:t>
      </w:r>
      <w:r>
        <w:t>z</w:t>
      </w:r>
      <w:r w:rsidRPr="00C31869">
        <w:t>ákonem a</w:t>
      </w:r>
      <w:r>
        <w:t> </w:t>
      </w:r>
      <w:r w:rsidRPr="00C31869">
        <w:t>dalšími obec</w:t>
      </w:r>
      <w:r>
        <w:t>ně závaznými právními předpisy.</w:t>
      </w:r>
    </w:p>
    <w:p w14:paraId="060B0820" w14:textId="77777777" w:rsidR="005D636E" w:rsidRPr="005D636E" w:rsidRDefault="005D636E" w:rsidP="00813258">
      <w:pPr>
        <w:pStyle w:val="Normlnodstavec"/>
        <w:suppressAutoHyphens/>
        <w:rPr>
          <w:u w:color="000000"/>
        </w:rPr>
      </w:pPr>
      <w:r w:rsidRPr="005D636E">
        <w:rPr>
          <w:u w:color="000000"/>
        </w:rPr>
        <w:t>V případě, že zadávací podmínky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14:paraId="70437855" w14:textId="77777777" w:rsidR="005D636E" w:rsidRPr="005D636E" w:rsidRDefault="005D636E" w:rsidP="00813258">
      <w:pPr>
        <w:pStyle w:val="Normlnlnek"/>
        <w:suppressAutoHyphens/>
      </w:pPr>
      <w:r w:rsidRPr="005D636E">
        <w:t xml:space="preserve"> Komunikace mezi Zadavatelem a dodavatelem:</w:t>
      </w:r>
    </w:p>
    <w:p w14:paraId="676C445F" w14:textId="2988F408" w:rsidR="005D636E" w:rsidRPr="005D636E" w:rsidRDefault="005D636E" w:rsidP="00813258">
      <w:pPr>
        <w:pStyle w:val="Normlnodstavec"/>
        <w:suppressAutoHyphens/>
      </w:pPr>
      <w:r w:rsidRPr="005D636E">
        <w:t>Veškerá komunikace mezi Zadavatelem a dodavatelem musí být v souladu s § 211 ZZVZ vedena pouze písemnou formou, a to elektronicky, s výjimkou případů vymezených v ustanovení § 211 odst. 3 ZZVZ</w:t>
      </w:r>
      <w:r w:rsidR="0079673E">
        <w:t xml:space="preserve"> a v českém jazyce</w:t>
      </w:r>
      <w:r w:rsidRPr="005D636E">
        <w:t xml:space="preserve">. Doručování písemností a komunikace mezi Zadavatelem a dodavatelem bude ze strany Zadavatele probíhat prostřednictvím elektronického nástroje E-ZAK (na adrese: </w:t>
      </w:r>
      <w:hyperlink r:id="rId16" w:history="1">
        <w:r w:rsidRPr="005D636E">
          <w:rPr>
            <w:color w:val="0563C1"/>
            <w:u w:val="single"/>
          </w:rPr>
          <w:t>https://zakazky.</w:t>
        </w:r>
        <w:r w:rsidR="00AF1710">
          <w:rPr>
            <w:color w:val="0563C1"/>
            <w:u w:val="single"/>
          </w:rPr>
          <w:t>spravazeleznic</w:t>
        </w:r>
        <w:r w:rsidRPr="005D636E">
          <w:rPr>
            <w:color w:val="0563C1"/>
            <w:u w:val="single"/>
          </w:rPr>
          <w:t>.cz/</w:t>
        </w:r>
      </w:hyperlink>
      <w:r w:rsidRPr="005D636E">
        <w:t>), který splňuje podmínky vyhlášky č. 260/2016 Sb., o stanovení podrobnějších podmínek týkajících se elektronických nástrojů, elektronických úkonů při zadávání veřejných zakázek a certifikátu shody. Na komunikaci ze strany dodavatelů učiněnou elektronicky, avšak nikoliv prostřednictvím elektronického nástroje E-ZAK, bude tedy Zadavatel vždy odpovídat prostřednictvím elektronického nástroje.</w:t>
      </w:r>
    </w:p>
    <w:p w14:paraId="23077C1D" w14:textId="40BF8F9E" w:rsidR="005D636E" w:rsidRPr="005D636E" w:rsidRDefault="005D636E" w:rsidP="00813258">
      <w:pPr>
        <w:pStyle w:val="Normlnodstavec"/>
        <w:suppressAutoHyphens/>
      </w:pPr>
      <w:r w:rsidRPr="005D636E">
        <w:t>Zpracování osobních údajů včetně jejich zvláštních kategorií případně poskytnutých v průběhu zadávacího řízení je Zadavatelem prováděno pouze za účelem zadání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1311DB4" w14:textId="011FE698" w:rsidR="005D636E" w:rsidRPr="008874D3" w:rsidRDefault="005D636E" w:rsidP="00813258">
      <w:pPr>
        <w:pStyle w:val="Normlnlnek"/>
        <w:suppressAutoHyphens/>
      </w:pPr>
      <w:r w:rsidRPr="005D636E">
        <w:t xml:space="preserve"> </w:t>
      </w:r>
      <w:r w:rsidRPr="008874D3">
        <w:t xml:space="preserve">Informace pro dodavatele a podmínky pro uzavření </w:t>
      </w:r>
      <w:r w:rsidR="00866815">
        <w:t>rámcové dohody</w:t>
      </w:r>
      <w:r w:rsidRPr="008874D3">
        <w:t>:</w:t>
      </w:r>
    </w:p>
    <w:p w14:paraId="30E0CA8D" w14:textId="77777777" w:rsidR="000003D0" w:rsidRPr="00866815" w:rsidRDefault="000003D0" w:rsidP="00813258">
      <w:pPr>
        <w:pStyle w:val="Normlnodstavec"/>
        <w:suppressAutoHyphens/>
        <w:rPr>
          <w:b/>
        </w:rPr>
      </w:pPr>
      <w:r>
        <w:rPr>
          <w:rFonts w:cs="Times New Roman"/>
          <w:szCs w:val="18"/>
        </w:rPr>
        <w:t>Zrušení zadávacího řízení</w:t>
      </w:r>
    </w:p>
    <w:p w14:paraId="7CC698E9" w14:textId="3BF184B2" w:rsidR="000003D0" w:rsidRDefault="000003D0" w:rsidP="00813258">
      <w:pPr>
        <w:pStyle w:val="podlnek"/>
        <w:suppressAutoHyphens/>
      </w:pPr>
      <w:r>
        <w:t xml:space="preserve">Důvody pro zrušení zadávacího řízení upravuje § 127 </w:t>
      </w:r>
      <w:r w:rsidR="007816DC">
        <w:t>ZZVZ</w:t>
      </w:r>
      <w:r>
        <w:t>.</w:t>
      </w:r>
    </w:p>
    <w:p w14:paraId="69E51EB9" w14:textId="5ECA6B29" w:rsidR="000003D0" w:rsidRDefault="000003D0" w:rsidP="00813258">
      <w:pPr>
        <w:pStyle w:val="podlnek"/>
        <w:suppressAutoHyphens/>
      </w:pPr>
      <w:r>
        <w:t xml:space="preserve">V souladu s § 170 </w:t>
      </w:r>
      <w:r w:rsidR="007816DC">
        <w:t>ZZVZ</w:t>
      </w:r>
      <w:r>
        <w:t xml:space="preserve"> si zadavatel vyhrazuje právo zrušit toto zadávací řízení i bez naplnění důvodů podle § 127 </w:t>
      </w:r>
      <w:r w:rsidR="007816DC">
        <w:t>ZZVZ</w:t>
      </w:r>
      <w:r>
        <w:t xml:space="preserve"> kdykoliv před uzavřením rámcové dohody.</w:t>
      </w:r>
    </w:p>
    <w:p w14:paraId="02658E2B" w14:textId="38414364" w:rsidR="00C51A71" w:rsidRPr="00C51A71" w:rsidRDefault="00C51A71" w:rsidP="00813258">
      <w:pPr>
        <w:pStyle w:val="Normlnodstavec"/>
        <w:suppressAutoHyphens/>
      </w:pPr>
      <w:r w:rsidRPr="00C51A71">
        <w:t xml:space="preserve">Zadavatel umožňuje dodavateli přístup ke všem svým interním předpisům následujícím způsobem: </w:t>
      </w:r>
      <w:hyperlink r:id="rId17" w:history="1">
        <w:r w:rsidRPr="00C51A71">
          <w:rPr>
            <w:rStyle w:val="Hypertextovodkaz"/>
          </w:rPr>
          <w:t>http://www.tudc.cz/</w:t>
        </w:r>
      </w:hyperlink>
      <w:r w:rsidRPr="00C51A71">
        <w:t xml:space="preserve"> nebo </w:t>
      </w:r>
      <w:hyperlink r:id="rId18" w:history="1">
        <w:r w:rsidRPr="00C51A71">
          <w:rPr>
            <w:rStyle w:val="Hypertextovodkaz"/>
          </w:rPr>
          <w:t>https://www.spravazeleznic.cz/</w:t>
        </w:r>
      </w:hyperlink>
      <w:r w:rsidRPr="00C51A71">
        <w:t xml:space="preserve"> (v sekci „O nás“ –&gt; „Vnitřní předpisy“ odkaz „Dokumenty a předpisy“).</w:t>
      </w:r>
    </w:p>
    <w:p w14:paraId="7B827BD8" w14:textId="691B40F2" w:rsidR="000003D0" w:rsidRPr="00866815" w:rsidRDefault="000003D0" w:rsidP="00813258">
      <w:pPr>
        <w:pStyle w:val="Normlnodstavec"/>
        <w:suppressAutoHyphens/>
      </w:pPr>
      <w:r w:rsidRPr="00866815">
        <w:t>Zadavatel upozorňuje, že preferuje uzavírání smluv a rámcových dohod v elektronické podobě prostřednictvím zaručených některého druhu  elektronických podpisů. V případě, že dodavatel není schopen k takovému postupu zajistit Zadavateli součinnost, žádáme, aby Zadavatele o této skutečnosti informoval ve své nabídce, a to v průvodní zprávě k</w:t>
      </w:r>
      <w:r w:rsidR="00084017">
        <w:t> </w:t>
      </w:r>
      <w:r w:rsidRPr="00866815">
        <w:t>nabídce.</w:t>
      </w:r>
    </w:p>
    <w:p w14:paraId="2A3F0E12" w14:textId="413FE79A" w:rsidR="005D636E" w:rsidRPr="00C547B0" w:rsidRDefault="005D636E" w:rsidP="00813258">
      <w:pPr>
        <w:pStyle w:val="Normlnodstavec"/>
        <w:suppressAutoHyphens/>
        <w:rPr>
          <w:b/>
        </w:rPr>
      </w:pPr>
      <w:r w:rsidRPr="00C547B0">
        <w:rPr>
          <w:b/>
        </w:rPr>
        <w:t xml:space="preserve">Požadavky Zadavatele pro uzavření </w:t>
      </w:r>
      <w:r w:rsidR="00866815">
        <w:rPr>
          <w:b/>
        </w:rPr>
        <w:t>rámcové dohody</w:t>
      </w:r>
    </w:p>
    <w:p w14:paraId="500B9ACF" w14:textId="77777777" w:rsidR="005D636E" w:rsidRPr="005D636E" w:rsidRDefault="005D636E" w:rsidP="00813258">
      <w:pPr>
        <w:pStyle w:val="podlnek"/>
        <w:suppressAutoHyphens/>
        <w:rPr>
          <w:rFonts w:eastAsia="Verdana"/>
          <w:u w:color="000000"/>
          <w:bdr w:val="nil"/>
        </w:rPr>
      </w:pPr>
      <w:r w:rsidRPr="005D636E">
        <w:rPr>
          <w:rFonts w:eastAsia="Verdana"/>
          <w:u w:color="000000"/>
          <w:bdr w:val="nil"/>
        </w:rPr>
        <w:t xml:space="preserve">Vybraný dodavatel je povinen Zadavateli na písemnou výzvu učiněnou dle § 122 odst. 3 písm. a) ZVZZ předložit doklady prokazující kvalifikaci dle </w:t>
      </w:r>
      <w:r w:rsidR="00C547B0">
        <w:rPr>
          <w:rFonts w:eastAsia="Verdana"/>
          <w:u w:color="000000"/>
          <w:bdr w:val="nil"/>
        </w:rPr>
        <w:t>této Z</w:t>
      </w:r>
      <w:r w:rsidRPr="005D636E">
        <w:rPr>
          <w:rFonts w:eastAsia="Verdana"/>
          <w:u w:color="000000"/>
          <w:bdr w:val="nil"/>
        </w:rPr>
        <w:t xml:space="preserve">adávací dokumentace (tj. </w:t>
      </w:r>
      <w:r w:rsidRPr="005D636E">
        <w:rPr>
          <w:rFonts w:eastAsia="Verdana"/>
          <w:b/>
        </w:rPr>
        <w:t>předložení originálů nebo ověřených kopií dokladů o kvalifikaci)</w:t>
      </w:r>
      <w:r w:rsidRPr="005D636E">
        <w:rPr>
          <w:rFonts w:eastAsia="Verdana"/>
          <w:u w:color="000000"/>
          <w:bdr w:val="nil"/>
        </w:rPr>
        <w:t>.</w:t>
      </w:r>
    </w:p>
    <w:p w14:paraId="101A6879" w14:textId="77777777" w:rsidR="000003D0" w:rsidRPr="000003D0" w:rsidRDefault="000003D0" w:rsidP="00813258">
      <w:pPr>
        <w:pStyle w:val="podlnek"/>
        <w:suppressAutoHyphens/>
        <w:rPr>
          <w:rFonts w:eastAsia="Verdana"/>
          <w:u w:color="000000"/>
          <w:bdr w:val="nil"/>
        </w:rPr>
      </w:pPr>
      <w:r w:rsidRPr="000003D0">
        <w:rPr>
          <w:rFonts w:eastAsia="Verdana"/>
          <w:u w:color="000000"/>
          <w:bdr w:val="nil"/>
        </w:rPr>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026A693" w14:textId="3253BFA2" w:rsidR="000003D0" w:rsidRPr="000003D0" w:rsidRDefault="000003D0" w:rsidP="009F2679">
      <w:pPr>
        <w:pStyle w:val="podlnek"/>
        <w:numPr>
          <w:ilvl w:val="0"/>
          <w:numId w:val="12"/>
        </w:numPr>
        <w:suppressAutoHyphens/>
        <w:rPr>
          <w:rFonts w:eastAsia="Verdana"/>
          <w:u w:color="000000"/>
          <w:bdr w:val="nil"/>
        </w:rPr>
      </w:pPr>
      <w:r w:rsidRPr="000003D0">
        <w:rPr>
          <w:rFonts w:eastAsia="Verdana"/>
          <w:u w:color="000000"/>
          <w:bdr w:val="nil"/>
        </w:rPr>
        <w:t xml:space="preserve">ke sdělení identifikačních údajů všech osob, které jsou jeho skutečným majitelem, a </w:t>
      </w:r>
    </w:p>
    <w:p w14:paraId="45D12D38" w14:textId="0E68E431" w:rsidR="000003D0" w:rsidRPr="000003D0" w:rsidRDefault="000003D0" w:rsidP="009F2679">
      <w:pPr>
        <w:pStyle w:val="podlnek"/>
        <w:numPr>
          <w:ilvl w:val="0"/>
          <w:numId w:val="12"/>
        </w:numPr>
        <w:suppressAutoHyphens/>
        <w:rPr>
          <w:rFonts w:eastAsia="Verdana"/>
          <w:u w:color="000000"/>
          <w:bdr w:val="nil"/>
        </w:rPr>
      </w:pPr>
      <w:r w:rsidRPr="000003D0">
        <w:rPr>
          <w:rFonts w:eastAsia="Verdana"/>
          <w:u w:color="000000"/>
          <w:bdr w:val="nil"/>
        </w:rPr>
        <w:t xml:space="preserve">k předložení dokladů, z nichž vyplývá vztah všech osob podle předchozího písmene a) k dodavateli; těmito doklady jsou zejména: </w:t>
      </w:r>
    </w:p>
    <w:p w14:paraId="04C092B1" w14:textId="77777777" w:rsidR="000003D0" w:rsidRPr="000003D0" w:rsidRDefault="000003D0" w:rsidP="009F2679">
      <w:pPr>
        <w:pStyle w:val="podlnek"/>
        <w:numPr>
          <w:ilvl w:val="0"/>
          <w:numId w:val="11"/>
        </w:numPr>
        <w:suppressAutoHyphens/>
        <w:rPr>
          <w:rFonts w:eastAsia="Verdana"/>
          <w:u w:color="000000"/>
          <w:bdr w:val="nil"/>
        </w:rPr>
      </w:pPr>
      <w:r w:rsidRPr="000003D0">
        <w:rPr>
          <w:rFonts w:eastAsia="Verdana"/>
          <w:u w:color="000000"/>
          <w:bdr w:val="nil"/>
        </w:rPr>
        <w:t xml:space="preserve">výpis ze zahraniční evidence obdobné veřejnému rejstříku, </w:t>
      </w:r>
    </w:p>
    <w:p w14:paraId="6AC83F81" w14:textId="77777777" w:rsidR="000003D0" w:rsidRPr="000003D0" w:rsidRDefault="000003D0" w:rsidP="009F2679">
      <w:pPr>
        <w:pStyle w:val="podlnek"/>
        <w:numPr>
          <w:ilvl w:val="0"/>
          <w:numId w:val="11"/>
        </w:numPr>
        <w:suppressAutoHyphens/>
        <w:rPr>
          <w:rFonts w:eastAsia="Verdana"/>
          <w:u w:color="000000"/>
          <w:bdr w:val="nil"/>
        </w:rPr>
      </w:pPr>
      <w:r w:rsidRPr="000003D0">
        <w:rPr>
          <w:rFonts w:eastAsia="Verdana"/>
          <w:u w:color="000000"/>
          <w:bdr w:val="nil"/>
        </w:rPr>
        <w:t xml:space="preserve">seznam akcionářů, </w:t>
      </w:r>
    </w:p>
    <w:p w14:paraId="1F392257" w14:textId="77777777" w:rsidR="000003D0" w:rsidRPr="000003D0" w:rsidRDefault="000003D0" w:rsidP="009F2679">
      <w:pPr>
        <w:pStyle w:val="podlnek"/>
        <w:numPr>
          <w:ilvl w:val="0"/>
          <w:numId w:val="11"/>
        </w:numPr>
        <w:suppressAutoHyphens/>
        <w:rPr>
          <w:rFonts w:eastAsia="Verdana"/>
          <w:u w:color="000000"/>
          <w:bdr w:val="nil"/>
        </w:rPr>
      </w:pPr>
      <w:r w:rsidRPr="000003D0">
        <w:rPr>
          <w:rFonts w:eastAsia="Verdana"/>
          <w:u w:color="000000"/>
          <w:bdr w:val="nil"/>
        </w:rPr>
        <w:t xml:space="preserve">rozhodnutí statutárního orgánu o vyplacení podílu na zisku, </w:t>
      </w:r>
    </w:p>
    <w:p w14:paraId="56140ACC" w14:textId="52D7FAA4" w:rsidR="000003D0" w:rsidRPr="00E011F0" w:rsidRDefault="000003D0" w:rsidP="009F2679">
      <w:pPr>
        <w:pStyle w:val="podlnek"/>
        <w:numPr>
          <w:ilvl w:val="0"/>
          <w:numId w:val="11"/>
        </w:numPr>
        <w:suppressAutoHyphens/>
        <w:rPr>
          <w:rFonts w:eastAsia="Verdana"/>
          <w:u w:color="000000"/>
          <w:bdr w:val="nil"/>
        </w:rPr>
      </w:pPr>
      <w:r w:rsidRPr="000003D0">
        <w:rPr>
          <w:rFonts w:eastAsia="Verdana"/>
          <w:u w:color="000000"/>
          <w:bdr w:val="nil"/>
        </w:rPr>
        <w:t>společenská smlouva, zakladatelská listina nebo stanovy.</w:t>
      </w:r>
    </w:p>
    <w:p w14:paraId="59EF2B05" w14:textId="5DAD3F3C" w:rsidR="000003D0" w:rsidRDefault="000003D0" w:rsidP="00813258">
      <w:pPr>
        <w:pStyle w:val="podlnek"/>
        <w:suppressAutoHyphens/>
        <w:rPr>
          <w:rFonts w:eastAsia="Verdana"/>
          <w:u w:color="000000"/>
          <w:bdr w:val="nil"/>
        </w:rPr>
      </w:pPr>
      <w:r w:rsidRPr="000003D0">
        <w:rPr>
          <w:rFonts w:eastAsia="Verdana"/>
          <w:u w:color="000000"/>
          <w:bdr w:val="nil"/>
        </w:rP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w:t>
      </w:r>
      <w:r w:rsidR="00122B29" w:rsidRPr="002C2967">
        <w:rPr>
          <w:rFonts w:eastAsia="Verdana"/>
          <w:u w:color="000000"/>
          <w:bdr w:val="nil"/>
        </w:rPr>
        <w:t>2</w:t>
      </w:r>
      <w:r w:rsidR="00434304" w:rsidRPr="002C2967">
        <w:rPr>
          <w:rFonts w:eastAsia="Verdana"/>
          <w:u w:color="000000"/>
          <w:bdr w:val="nil"/>
        </w:rPr>
        <w:t>4</w:t>
      </w:r>
      <w:r w:rsidR="00122B29" w:rsidRPr="002C2967">
        <w:rPr>
          <w:rFonts w:eastAsia="Verdana"/>
          <w:u w:color="000000"/>
          <w:bdr w:val="nil"/>
        </w:rPr>
        <w:t>.4.2.</w:t>
      </w:r>
      <w:r w:rsidRPr="002C2967">
        <w:rPr>
          <w:rFonts w:eastAsia="Verdana"/>
          <w:u w:color="000000"/>
          <w:bdr w:val="nil"/>
        </w:rPr>
        <w:t xml:space="preserve"> této</w:t>
      </w:r>
      <w:r w:rsidRPr="000003D0">
        <w:rPr>
          <w:rFonts w:eastAsia="Verdana"/>
          <w:u w:color="000000"/>
          <w:bdr w:val="nil"/>
        </w:rPr>
        <w:t xml:space="preserve"> Zadávací dokumentace.</w:t>
      </w:r>
    </w:p>
    <w:p w14:paraId="68B17E8B" w14:textId="4C807AE8" w:rsidR="00C86DDF" w:rsidRPr="00C86DDF" w:rsidRDefault="00C86DDF" w:rsidP="00813258">
      <w:pPr>
        <w:pStyle w:val="podlnek"/>
        <w:suppressAutoHyphens/>
        <w:rPr>
          <w:rFonts w:eastAsia="Verdana"/>
          <w:b/>
          <w:noProof/>
          <w:u w:val="single"/>
        </w:rPr>
      </w:pPr>
      <w:r w:rsidRPr="00C86DDF">
        <w:rPr>
          <w:rFonts w:eastAsia="Verdana"/>
          <w:b/>
          <w:noProof/>
          <w:u w:val="single"/>
        </w:rPr>
        <w:t xml:space="preserve">Požadavek na uzavření pojistné smlouvy, jejímž předmětem je pojištění </w:t>
      </w:r>
      <w:r w:rsidRPr="00C86DDF">
        <w:rPr>
          <w:b/>
          <w:u w:val="single"/>
        </w:rPr>
        <w:t>odpovědnosti</w:t>
      </w:r>
      <w:r w:rsidRPr="00C86DDF">
        <w:rPr>
          <w:rFonts w:eastAsia="Verdana"/>
          <w:b/>
          <w:noProof/>
          <w:u w:val="single"/>
        </w:rPr>
        <w:t xml:space="preserve"> za škodu způsobenou Zadavateli nebo třetí osobě při plnění předmětu </w:t>
      </w:r>
      <w:r w:rsidR="009C7124">
        <w:rPr>
          <w:rFonts w:eastAsia="Verdana"/>
          <w:b/>
          <w:noProof/>
          <w:u w:val="single"/>
        </w:rPr>
        <w:t>dílčích veřejných zakázek</w:t>
      </w:r>
      <w:r w:rsidR="0063007E">
        <w:rPr>
          <w:rFonts w:eastAsia="Verdana"/>
          <w:b/>
          <w:noProof/>
          <w:u w:val="single"/>
        </w:rPr>
        <w:t>.</w:t>
      </w:r>
    </w:p>
    <w:p w14:paraId="7C5081F8" w14:textId="35CC92C2" w:rsidR="00C86DDF" w:rsidRPr="005D636E" w:rsidRDefault="00C86DDF" w:rsidP="00813258">
      <w:pPr>
        <w:pStyle w:val="Normlnlnek"/>
        <w:numPr>
          <w:ilvl w:val="0"/>
          <w:numId w:val="0"/>
        </w:numPr>
        <w:suppressAutoHyphens/>
        <w:ind w:left="1134"/>
        <w:rPr>
          <w:u w:color="394A58"/>
          <w:lang w:eastAsia="cs-CZ"/>
        </w:rPr>
      </w:pPr>
      <w:r w:rsidRPr="00C86DDF">
        <w:rPr>
          <w:b w:val="0"/>
          <w:u w:color="394A58"/>
          <w:lang w:eastAsia="cs-CZ"/>
        </w:rPr>
        <w:t xml:space="preserve">S ohledem na význam předmětu veřejné zakázky pro zajištění řádného plnění je pro Zadavatele důležité, aby dodavatel, který bude plnit předmět </w:t>
      </w:r>
      <w:r w:rsidR="009C7124">
        <w:rPr>
          <w:b w:val="0"/>
          <w:u w:color="394A58"/>
          <w:lang w:eastAsia="cs-CZ"/>
        </w:rPr>
        <w:t>dílčích veřejných zakázek</w:t>
      </w:r>
      <w:r w:rsidRPr="00C86DDF">
        <w:rPr>
          <w:b w:val="0"/>
          <w:u w:color="394A58"/>
          <w:lang w:eastAsia="cs-CZ"/>
        </w:rPr>
        <w:t>,</w:t>
      </w:r>
      <w:r w:rsidR="009C7124">
        <w:rPr>
          <w:b w:val="0"/>
          <w:u w:color="394A58"/>
          <w:lang w:eastAsia="cs-CZ"/>
        </w:rPr>
        <w:t xml:space="preserve"> byl již od prvního dne plnění </w:t>
      </w:r>
      <w:r w:rsidR="00B71171">
        <w:rPr>
          <w:b w:val="0"/>
          <w:u w:color="394A58"/>
          <w:lang w:eastAsia="cs-CZ"/>
        </w:rPr>
        <w:t xml:space="preserve">dílčí veřejné zakázky, resp. od nabytí účinnosti </w:t>
      </w:r>
      <w:r w:rsidR="009C7124">
        <w:rPr>
          <w:b w:val="0"/>
          <w:u w:color="394A58"/>
          <w:lang w:eastAsia="cs-CZ"/>
        </w:rPr>
        <w:t>R</w:t>
      </w:r>
      <w:r w:rsidR="00B71171">
        <w:rPr>
          <w:b w:val="0"/>
          <w:u w:color="394A58"/>
          <w:lang w:eastAsia="cs-CZ"/>
        </w:rPr>
        <w:t>ámcové dohody</w:t>
      </w:r>
      <w:r w:rsidR="000A3BA8">
        <w:rPr>
          <w:b w:val="0"/>
          <w:u w:color="394A58"/>
          <w:lang w:eastAsia="cs-CZ"/>
        </w:rPr>
        <w:t>,</w:t>
      </w:r>
      <w:r w:rsidRPr="00C86DDF">
        <w:rPr>
          <w:b w:val="0"/>
          <w:u w:color="394A58"/>
          <w:lang w:eastAsia="cs-CZ"/>
        </w:rPr>
        <w:t xml:space="preserve"> pojištěn pro případ vzniku odpovědnosti za škodu, kterou by mohl způsobit Zadavateli nebo třetím subjektům</w:t>
      </w:r>
      <w:r w:rsidRPr="005D636E">
        <w:rPr>
          <w:u w:color="394A58"/>
          <w:lang w:eastAsia="cs-CZ"/>
        </w:rPr>
        <w:t xml:space="preserve">. </w:t>
      </w:r>
    </w:p>
    <w:p w14:paraId="37970161" w14:textId="77777777" w:rsidR="00C86DDF" w:rsidRPr="005D636E" w:rsidRDefault="00C86DDF" w:rsidP="00813258">
      <w:pPr>
        <w:keepNext/>
        <w:keepLines/>
        <w:suppressAutoHyphens/>
        <w:spacing w:after="0"/>
        <w:ind w:left="1134"/>
        <w:jc w:val="both"/>
        <w:rPr>
          <w:rFonts w:eastAsia="Times New Roman" w:cs="Times New Roman"/>
          <w:i/>
          <w:szCs w:val="18"/>
          <w:u w:val="single" w:color="394A58"/>
          <w:lang w:eastAsia="cs-CZ"/>
        </w:rPr>
      </w:pPr>
      <w:r w:rsidRPr="005D636E">
        <w:rPr>
          <w:rFonts w:eastAsia="Times New Roman" w:cs="Times New Roman"/>
          <w:i/>
          <w:szCs w:val="18"/>
          <w:u w:val="single" w:color="394A58"/>
          <w:lang w:eastAsia="cs-CZ"/>
        </w:rPr>
        <w:t>Vymezení minimální úrovně požadavku:</w:t>
      </w:r>
    </w:p>
    <w:p w14:paraId="3A998A99" w14:textId="675F7EFC" w:rsidR="00F059E4" w:rsidRDefault="00C86DDF" w:rsidP="00813258">
      <w:pPr>
        <w:keepNext/>
        <w:keepLines/>
        <w:suppressAutoHyphens/>
        <w:spacing w:after="0"/>
        <w:ind w:left="1134"/>
        <w:jc w:val="both"/>
        <w:rPr>
          <w:rFonts w:eastAsia="Times New Roman" w:cs="Times New Roman"/>
          <w:i/>
          <w:szCs w:val="18"/>
          <w:u w:val="single" w:color="394A58"/>
          <w:lang w:eastAsia="cs-CZ"/>
        </w:rPr>
      </w:pPr>
      <w:r w:rsidRPr="005D636E">
        <w:rPr>
          <w:rFonts w:eastAsia="Times New Roman" w:cs="Times New Roman"/>
          <w:szCs w:val="18"/>
          <w:u w:color="394A58"/>
          <w:lang w:eastAsia="cs-CZ"/>
        </w:rPr>
        <w:t xml:space="preserve">Předmětem pojištění je odpovědnost dodavatele za škodu způsobenou dodavatelem třetí osobě. </w:t>
      </w:r>
      <w:r w:rsidR="00F059E4" w:rsidRPr="005D636E">
        <w:rPr>
          <w:rFonts w:eastAsia="Times New Roman" w:cs="Times New Roman"/>
          <w:szCs w:val="18"/>
          <w:u w:color="394A58"/>
          <w:lang w:eastAsia="cs-CZ"/>
        </w:rPr>
        <w:t xml:space="preserve">Pojistná smlouva musí být uzavřena s minimálním ročním limitem pojistného plnění ve </w:t>
      </w:r>
      <w:r w:rsidR="00F059E4" w:rsidRPr="0026374E">
        <w:rPr>
          <w:rFonts w:eastAsia="Times New Roman" w:cs="Times New Roman"/>
          <w:szCs w:val="18"/>
          <w:u w:color="394A58"/>
          <w:lang w:eastAsia="cs-CZ"/>
        </w:rPr>
        <w:t xml:space="preserve">výši </w:t>
      </w:r>
      <w:r w:rsidR="00F059E4" w:rsidRPr="007816DC">
        <w:rPr>
          <w:rFonts w:eastAsia="Times New Roman" w:cs="Times New Roman"/>
          <w:szCs w:val="18"/>
          <w:u w:color="394A58"/>
          <w:lang w:eastAsia="cs-CZ"/>
        </w:rPr>
        <w:t>alespoň 10 mil. Kč.</w:t>
      </w:r>
      <w:r w:rsidR="00F059E4" w:rsidRPr="005D636E">
        <w:rPr>
          <w:rFonts w:eastAsia="Times New Roman" w:cs="Times New Roman"/>
          <w:i/>
          <w:szCs w:val="18"/>
          <w:u w:val="single" w:color="394A58"/>
          <w:lang w:eastAsia="cs-CZ"/>
        </w:rPr>
        <w:t xml:space="preserve"> </w:t>
      </w:r>
    </w:p>
    <w:p w14:paraId="61C5B62E" w14:textId="2F66F0EA" w:rsidR="00C86DDF" w:rsidRPr="005D636E" w:rsidRDefault="00C86DDF" w:rsidP="00813258">
      <w:pPr>
        <w:keepNext/>
        <w:keepLines/>
        <w:suppressAutoHyphens/>
        <w:spacing w:after="0"/>
        <w:ind w:left="1134"/>
        <w:jc w:val="both"/>
        <w:rPr>
          <w:rFonts w:eastAsia="Times New Roman" w:cs="Times New Roman"/>
          <w:i/>
          <w:szCs w:val="18"/>
          <w:u w:val="single" w:color="394A58"/>
          <w:lang w:eastAsia="cs-CZ"/>
        </w:rPr>
      </w:pPr>
      <w:r w:rsidRPr="005D636E">
        <w:rPr>
          <w:rFonts w:eastAsia="Times New Roman" w:cs="Times New Roman"/>
          <w:i/>
          <w:szCs w:val="18"/>
          <w:u w:val="single" w:color="394A58"/>
          <w:lang w:eastAsia="cs-CZ"/>
        </w:rPr>
        <w:t>Způsob prokázání splnění požadavku:</w:t>
      </w:r>
    </w:p>
    <w:p w14:paraId="78EB0010" w14:textId="44CBBE15" w:rsidR="00C86DDF" w:rsidRPr="005D636E" w:rsidRDefault="000A3BA8" w:rsidP="00813258">
      <w:pPr>
        <w:keepNext/>
        <w:keepLines/>
        <w:suppressAutoHyphens/>
        <w:spacing w:after="0"/>
        <w:ind w:left="1134"/>
        <w:jc w:val="both"/>
        <w:rPr>
          <w:rFonts w:eastAsia="Times New Roman" w:cs="Times New Roman"/>
          <w:szCs w:val="18"/>
          <w:u w:color="394A58"/>
          <w:lang w:eastAsia="cs-CZ"/>
        </w:rPr>
      </w:pPr>
      <w:r>
        <w:rPr>
          <w:rFonts w:eastAsia="Times New Roman" w:cs="Times New Roman"/>
          <w:szCs w:val="18"/>
          <w:u w:color="394A58"/>
          <w:lang w:eastAsia="cs-CZ"/>
        </w:rPr>
        <w:t>Vybraný d</w:t>
      </w:r>
      <w:r w:rsidR="00C86DDF" w:rsidRPr="005D636E">
        <w:rPr>
          <w:rFonts w:eastAsia="Times New Roman" w:cs="Times New Roman"/>
          <w:szCs w:val="18"/>
          <w:u w:color="394A58"/>
          <w:lang w:eastAsia="cs-CZ"/>
        </w:rPr>
        <w:t>odavatel doloží originál nebo ověřenou kopii pojistné smlouvy</w:t>
      </w:r>
      <w:r w:rsidR="009C7124">
        <w:rPr>
          <w:rFonts w:eastAsia="Times New Roman" w:cs="Times New Roman"/>
          <w:szCs w:val="18"/>
          <w:u w:color="394A58"/>
          <w:lang w:eastAsia="cs-CZ"/>
        </w:rPr>
        <w:t xml:space="preserve"> </w:t>
      </w:r>
      <w:r>
        <w:rPr>
          <w:rFonts w:eastAsia="Times New Roman" w:cs="Times New Roman"/>
          <w:szCs w:val="18"/>
          <w:u w:color="394A58"/>
          <w:lang w:eastAsia="cs-CZ"/>
        </w:rPr>
        <w:t>před uzavřením Rámcové dohody.</w:t>
      </w:r>
    </w:p>
    <w:p w14:paraId="07A1E3EC" w14:textId="625E11BF" w:rsidR="00C86DDF" w:rsidRPr="009C7124" w:rsidRDefault="00C86DDF" w:rsidP="00813258">
      <w:pPr>
        <w:keepNext/>
        <w:keepLines/>
        <w:suppressAutoHyphens/>
        <w:spacing w:after="0"/>
        <w:ind w:left="1134"/>
        <w:jc w:val="both"/>
        <w:rPr>
          <w:rFonts w:eastAsia="Times New Roman" w:cs="Times New Roman"/>
          <w:szCs w:val="18"/>
          <w:u w:color="394A58"/>
          <w:lang w:eastAsia="cs-CZ"/>
        </w:rPr>
      </w:pPr>
      <w:r w:rsidRPr="005D636E">
        <w:rPr>
          <w:rFonts w:eastAsia="Times New Roman" w:cs="Times New Roman"/>
          <w:szCs w:val="18"/>
          <w:u w:color="394A58"/>
          <w:lang w:eastAsia="cs-CZ"/>
        </w:rPr>
        <w:t>V případě, že dodavatelem bude více dodavatelů spojených ve sdružení, musí pojistnou smlouvu pro celé pojistné plnění doložit alespoň jeden z členů sdružení v plném rozsahu.</w:t>
      </w:r>
    </w:p>
    <w:p w14:paraId="5F161546" w14:textId="77777777" w:rsidR="005D636E" w:rsidRPr="005D636E" w:rsidRDefault="005D636E" w:rsidP="00813258">
      <w:pPr>
        <w:pStyle w:val="Normlnlnek"/>
        <w:suppressAutoHyphens/>
      </w:pPr>
      <w:r w:rsidRPr="005D636E">
        <w:rPr>
          <w:rFonts w:eastAsia="Verdana"/>
          <w:noProof/>
        </w:rPr>
        <w:tab/>
      </w:r>
      <w:r w:rsidRPr="005D636E">
        <w:t>Registr smluv</w:t>
      </w:r>
    </w:p>
    <w:p w14:paraId="6D3B121E" w14:textId="77777777" w:rsidR="002F05D0" w:rsidRPr="002F05D0" w:rsidRDefault="002F05D0" w:rsidP="00813258">
      <w:pPr>
        <w:pStyle w:val="Normlnodstavec"/>
        <w:suppressAutoHyphens/>
      </w:pPr>
      <w:r w:rsidRPr="002F05D0">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E32F420" w14:textId="500C7AA9" w:rsidR="002F05D0" w:rsidRPr="002F05D0" w:rsidRDefault="002F05D0" w:rsidP="00813258">
      <w:pPr>
        <w:pStyle w:val="Normlnodstavec"/>
        <w:suppressAutoHyphens/>
      </w:pPr>
      <w:bookmarkStart w:id="56" w:name="registr"/>
      <w:r w:rsidRPr="002F05D0">
        <w:t xml:space="preserve">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 </w:t>
      </w:r>
    </w:p>
    <w:p w14:paraId="53CC2067" w14:textId="7249DC2F" w:rsidR="002F05D0" w:rsidRPr="002C2967" w:rsidRDefault="002F05D0" w:rsidP="00813258">
      <w:pPr>
        <w:pStyle w:val="Normlnodstavec"/>
        <w:suppressAutoHyphens/>
      </w:pPr>
      <w:bookmarkStart w:id="57" w:name="registry"/>
      <w:bookmarkEnd w:id="56"/>
      <w:r w:rsidRPr="002F05D0">
        <w:t xml:space="preserve">Pokud účastník </w:t>
      </w:r>
      <w:r w:rsidRPr="002C2967">
        <w:t>ve smlouvě, která bude nedílnou součástí nabídky, označí její části nebo určité informace dle čl.</w:t>
      </w:r>
      <w:r w:rsidR="00FE1347" w:rsidRPr="002C2967">
        <w:t xml:space="preserve"> </w:t>
      </w:r>
      <w:r w:rsidR="00FE1347" w:rsidRPr="002C2967">
        <w:fldChar w:fldCharType="begin"/>
      </w:r>
      <w:r w:rsidR="00FE1347" w:rsidRPr="002C2967">
        <w:instrText xml:space="preserve"> REF registr \r </w:instrText>
      </w:r>
      <w:r w:rsidR="00457174" w:rsidRPr="002C2967">
        <w:instrText xml:space="preserve"> \* MERGEFORMAT </w:instrText>
      </w:r>
      <w:r w:rsidR="00FE1347" w:rsidRPr="002C2967">
        <w:fldChar w:fldCharType="separate"/>
      </w:r>
      <w:r w:rsidR="00C50822">
        <w:t>25.2</w:t>
      </w:r>
      <w:r w:rsidR="00FE1347" w:rsidRPr="002C2967">
        <w:fldChar w:fldCharType="end"/>
      </w:r>
      <w:r w:rsidR="00FE1347" w:rsidRPr="002C2967">
        <w:t xml:space="preserve"> </w:t>
      </w:r>
      <w:r w:rsidRPr="002C2967">
        <w:t xml:space="preserve">této </w:t>
      </w:r>
      <w:r w:rsidR="00FE1347" w:rsidRPr="002C2967">
        <w:t>Zadávací dokumentace</w:t>
      </w:r>
      <w:r w:rsidRPr="002C2967">
        <w:t>, je účastník povinen předložit Čestné prohlášení</w:t>
      </w:r>
      <w:r w:rsidR="0008585F" w:rsidRPr="002C2967">
        <w:t>. Vzor čestného prohlášení je</w:t>
      </w:r>
      <w:r w:rsidRPr="002C2967">
        <w:t xml:space="preserve"> zpracov</w:t>
      </w:r>
      <w:r w:rsidR="0008585F" w:rsidRPr="002C2967">
        <w:t>án</w:t>
      </w:r>
      <w:r w:rsidRPr="002C2967">
        <w:t xml:space="preserve"> </w:t>
      </w:r>
      <w:r w:rsidR="0008585F" w:rsidRPr="002C2967">
        <w:t>jako</w:t>
      </w:r>
      <w:r w:rsidRPr="002C2967">
        <w:t xml:space="preserve"> </w:t>
      </w:r>
      <w:r w:rsidR="0008585F" w:rsidRPr="002C2967">
        <w:fldChar w:fldCharType="begin"/>
      </w:r>
      <w:r w:rsidR="0008585F" w:rsidRPr="002C2967">
        <w:instrText xml:space="preserve"> REF _Ref61562590 \r \h </w:instrText>
      </w:r>
      <w:r w:rsidR="002C2967">
        <w:instrText xml:space="preserve"> \* MERGEFORMAT </w:instrText>
      </w:r>
      <w:r w:rsidR="0008585F" w:rsidRPr="002C2967">
        <w:fldChar w:fldCharType="separate"/>
      </w:r>
      <w:r w:rsidR="00C50822">
        <w:t>Příloha č. 9</w:t>
      </w:r>
      <w:r w:rsidR="0008585F" w:rsidRPr="002C2967">
        <w:fldChar w:fldCharType="end"/>
      </w:r>
      <w:r w:rsidR="00EF79E5" w:rsidRPr="002C2967">
        <w:t xml:space="preserve"> </w:t>
      </w:r>
      <w:r w:rsidRPr="002C2967">
        <w:t xml:space="preserve">této </w:t>
      </w:r>
      <w:r w:rsidR="00FE1347" w:rsidRPr="002C2967">
        <w:t>Zadávací dokumentace</w:t>
      </w:r>
      <w:r w:rsidRPr="002C2967">
        <w:t>.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w:t>
      </w:r>
      <w:r w:rsidR="00FE1347" w:rsidRPr="002C2967">
        <w:t xml:space="preserve"> </w:t>
      </w:r>
      <w:r w:rsidRPr="002C2967">
        <w:t>tajemství a takto znečitelněná smlouva by byla v důsledku toho uveřejněna způsobem odporujícímu ZRS, nese účastník veškerou odpovědnost.</w:t>
      </w:r>
    </w:p>
    <w:bookmarkEnd w:id="57"/>
    <w:p w14:paraId="5903F2C6" w14:textId="7357A164" w:rsidR="002F05D0" w:rsidRPr="002C2967" w:rsidRDefault="002F05D0" w:rsidP="00813258">
      <w:pPr>
        <w:pStyle w:val="Normlnodstavec"/>
        <w:suppressAutoHyphens/>
      </w:pPr>
      <w:r w:rsidRPr="002C2967">
        <w:t xml:space="preserve">Výše uvedené čestné prohlášení dle čl. </w:t>
      </w:r>
      <w:r w:rsidR="003D3648">
        <w:fldChar w:fldCharType="begin"/>
      </w:r>
      <w:r w:rsidR="003D3648">
        <w:instrText xml:space="preserve"> REF registry \r  \* MERGEFORMAT </w:instrText>
      </w:r>
      <w:r w:rsidR="003D3648">
        <w:fldChar w:fldCharType="separate"/>
      </w:r>
      <w:r w:rsidR="00C50822">
        <w:t>25.3</w:t>
      </w:r>
      <w:r w:rsidR="003D3648">
        <w:fldChar w:fldCharType="end"/>
      </w:r>
      <w:r w:rsidR="00FE1347" w:rsidRPr="002C2967">
        <w:t xml:space="preserve"> </w:t>
      </w:r>
      <w:r w:rsidRPr="002C2967">
        <w:t xml:space="preserve">této </w:t>
      </w:r>
      <w:r w:rsidR="00FE1347" w:rsidRPr="002C2967">
        <w:t>Zadávací dokumentace</w:t>
      </w:r>
      <w:r w:rsidRPr="002C2967">
        <w:t xml:space="preserve"> účastník nedokládá v případě, že neoznačí ve smlouvě, která bude nedílnou součástí nabídky, žádné takové časti nebo informace ve smyslu čl.</w:t>
      </w:r>
      <w:r w:rsidR="00FE1347" w:rsidRPr="002C2967">
        <w:t xml:space="preserve"> </w:t>
      </w:r>
      <w:r w:rsidR="003D3648">
        <w:fldChar w:fldCharType="begin"/>
      </w:r>
      <w:r w:rsidR="003D3648">
        <w:instrText xml:space="preserve"> REF registr \r  \* MERGEFORMAT </w:instrText>
      </w:r>
      <w:r w:rsidR="003D3648">
        <w:fldChar w:fldCharType="separate"/>
      </w:r>
      <w:r w:rsidR="00C50822">
        <w:t>25.2</w:t>
      </w:r>
      <w:r w:rsidR="003D3648">
        <w:fldChar w:fldCharType="end"/>
      </w:r>
      <w:r w:rsidRPr="002C2967">
        <w:t xml:space="preserve"> této </w:t>
      </w:r>
      <w:r w:rsidR="00FE1347" w:rsidRPr="002C2967">
        <w:t>Zadávací dokumentace</w:t>
      </w:r>
      <w:r w:rsidRPr="002C2967">
        <w:t xml:space="preserve">.  </w:t>
      </w:r>
    </w:p>
    <w:p w14:paraId="07856A3A" w14:textId="77777777" w:rsidR="002F05D0" w:rsidRPr="002F05D0" w:rsidRDefault="002F05D0" w:rsidP="00813258">
      <w:pPr>
        <w:pStyle w:val="Normlnodstavec"/>
        <w:suppressAutoHyphens/>
      </w:pPr>
      <w:r w:rsidRPr="002C2967">
        <w:t>Účastník odpovídá za správnost a pravdivost veškerých</w:t>
      </w:r>
      <w:r w:rsidRPr="002F05D0">
        <w:t xml:space="preserve"> údajů a skutečností, které jím budou uvedeny ve výše uvedeném čestném prohlášení. Zadavatel nebude přezkoumávat jejich pravdivost.  </w:t>
      </w:r>
    </w:p>
    <w:p w14:paraId="2448F3CF" w14:textId="551EEAC9" w:rsidR="005D636E" w:rsidRPr="005D636E" w:rsidRDefault="002F05D0" w:rsidP="00813258">
      <w:pPr>
        <w:pStyle w:val="Normlnodstavec"/>
        <w:suppressAutoHyphens/>
      </w:pPr>
      <w:r w:rsidRPr="002F05D0">
        <w:t xml:space="preserve">Výjimkou z povinnosti uveřejnění smlouvy v registru smluv jsou důvody uvedené v ustanovení § 3 odst. 2 ZRS. Je-li účastník subjektem uvedeným v ustanovení § 3 odst. 2 písm. </w:t>
      </w:r>
      <w:r w:rsidR="00FF19F8">
        <w:t>k</w:t>
      </w:r>
      <w:r w:rsidRPr="002F05D0">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FF19F8">
        <w:t>k</w:t>
      </w:r>
      <w:r w:rsidRPr="002F05D0">
        <w:t>) ZRS (případně jiná výjimka dle ustanovení § 3 odst. 2 ZRS dle jiného písmene, než je zde uvedeno) a zadavatel neodpovídá za škodu nebo jakoukoliv jinou újmu tímto postupem vzniklou.</w:t>
      </w:r>
    </w:p>
    <w:p w14:paraId="1DBE23A5" w14:textId="422EBC52" w:rsidR="005D636E" w:rsidRDefault="005D636E" w:rsidP="00813258">
      <w:pPr>
        <w:keepNext/>
        <w:keepLines/>
        <w:tabs>
          <w:tab w:val="left" w:pos="1361"/>
        </w:tabs>
        <w:suppressAutoHyphens/>
        <w:spacing w:after="0" w:line="264" w:lineRule="auto"/>
        <w:rPr>
          <w:rFonts w:eastAsia="Verdana" w:cs="Times New Roman"/>
          <w:noProof/>
          <w:szCs w:val="18"/>
        </w:rPr>
      </w:pPr>
    </w:p>
    <w:p w14:paraId="69EEA478" w14:textId="77777777" w:rsidR="008B333C" w:rsidRDefault="008B333C" w:rsidP="008B333C">
      <w:pPr>
        <w:pStyle w:val="Normlnlnek"/>
      </w:pPr>
      <w:bookmarkStart w:id="58" w:name="_Ref97641197"/>
      <w:r w:rsidRPr="00B73EC9">
        <w:rPr>
          <w:rFonts w:eastAsia="Verdana"/>
          <w:noProof/>
        </w:rPr>
        <w:t>Střet</w:t>
      </w:r>
      <w:r w:rsidRPr="007E738C">
        <w:t xml:space="preserve"> zájmů dle zákona č. 159/2006 Sb., o střetu zájmů, ve znění pozdějších předpisů</w:t>
      </w:r>
      <w:bookmarkEnd w:id="58"/>
    </w:p>
    <w:p w14:paraId="03287E6B" w14:textId="77777777" w:rsidR="008B333C" w:rsidRDefault="008B333C" w:rsidP="008B333C">
      <w:pPr>
        <w:pStyle w:val="Normlnodstavec"/>
      </w:pPr>
      <w:r w:rsidRPr="007E738C">
        <w:t>Dle § 4b zákona č. 159/2006 Sb., o střetu zájmů, ve znění pozdějších předpisů (dále jen „</w:t>
      </w:r>
      <w:r w:rsidRPr="00B73EC9">
        <w:rPr>
          <w:b/>
          <w:i/>
        </w:rPr>
        <w:t>Zákon o střetu zájmů</w:t>
      </w:r>
      <w:r w:rsidRPr="007E738C">
        <w:t>“)</w:t>
      </w:r>
      <w:r>
        <w:t>,</w:t>
      </w:r>
      <w:r w:rsidRPr="007E738C">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438674C9" w14:textId="554FC6C0" w:rsidR="008B333C" w:rsidRDefault="008B333C" w:rsidP="008B333C">
      <w:pPr>
        <w:pStyle w:val="Normlnodstavec"/>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přílohou č. </w:t>
      </w:r>
      <w:r>
        <w:t>10</w:t>
      </w:r>
      <w:r w:rsidRPr="007E738C">
        <w:t xml:space="preserve"> Zadávací dokumentace</w:t>
      </w:r>
      <w:r>
        <w:t>,</w:t>
      </w:r>
      <w:r w:rsidRPr="007E738C">
        <w:t xml:space="preserve"> v</w:t>
      </w:r>
      <w:r>
        <w:t>e</w:t>
      </w:r>
      <w:r w:rsidRPr="007E738C">
        <w:t xml:space="preserve"> </w:t>
      </w:r>
      <w:r>
        <w:t>své nabídce</w:t>
      </w:r>
      <w:r w:rsidRPr="007E738C">
        <w:t>.</w:t>
      </w:r>
    </w:p>
    <w:p w14:paraId="183B196B" w14:textId="7C52A8AB" w:rsidR="008B333C" w:rsidRDefault="008B333C" w:rsidP="008B333C">
      <w:pPr>
        <w:pStyle w:val="Normlnodstavec"/>
      </w:pPr>
      <w:bookmarkStart w:id="59" w:name="_Ref97640992"/>
      <w:r w:rsidRPr="007E738C">
        <w:t xml:space="preserve">Vybraný dodavatel je povinen předložit k výzvě </w:t>
      </w:r>
      <w:r>
        <w:t>Z</w:t>
      </w:r>
      <w:r w:rsidRPr="007E738C">
        <w:t xml:space="preserve">adavatele dle § 122 odst. 3 písm. b) ZZVZ doklady a informace, z nichž nepochybně vyplyne, že vybraný dodavatel i všichni poddodavatelé, jimiž vybraný dodavatel prokazuje kvalifikaci, splňují podmínku neexistence střetu zájmů ve smyslu § 4b Zákona o střetu zájmů a tohoto čl. </w:t>
      </w:r>
      <w:r>
        <w:fldChar w:fldCharType="begin"/>
      </w:r>
      <w:r>
        <w:instrText xml:space="preserve"> REF _Ref97641197 \r \h </w:instrText>
      </w:r>
      <w:r>
        <w:fldChar w:fldCharType="separate"/>
      </w:r>
      <w:r w:rsidR="00C50822">
        <w:t>26</w:t>
      </w:r>
      <w:r>
        <w:fldChar w:fldCharType="end"/>
      </w:r>
      <w:r>
        <w:t>6</w:t>
      </w:r>
      <w:r w:rsidRPr="007E738C">
        <w:t xml:space="preserve"> Zadávací dokumentace. V případě vybraného dodavatele nebo jeho poddodavatele, prostřednictvím kterého vybraný dodavatel prokazoval část kvalifikace, je-li zahraniční právnickou osobou, je vybraný dodavatel povinen předložit zejména doklady ve smyslu § 122 odst. 5 ZZVZ</w:t>
      </w:r>
      <w:r>
        <w:t>,</w:t>
      </w:r>
      <w:r w:rsidRPr="007E738C">
        <w:t xml:space="preserve"> a to i ve vztahu k příslušnému poddodavateli, prostřednictvím kterého vybraný dodavatel prokazoval část kvalifikace.</w:t>
      </w:r>
      <w:bookmarkEnd w:id="59"/>
    </w:p>
    <w:p w14:paraId="2E4AD28C" w14:textId="1135D8C4" w:rsidR="008B333C" w:rsidRDefault="008B333C" w:rsidP="008B333C">
      <w:pPr>
        <w:pStyle w:val="Normlnodstavec"/>
      </w:pPr>
      <w:r w:rsidRPr="007E738C">
        <w:t xml:space="preserve">V případě postupu účastníka v rozporu s čl. </w:t>
      </w:r>
      <w:r w:rsidRPr="008C7B58">
        <w:fldChar w:fldCharType="begin"/>
      </w:r>
      <w:r w:rsidRPr="00851F00">
        <w:instrText xml:space="preserve"> REF _Ref97641197 \r \h </w:instrText>
      </w:r>
      <w:r w:rsidRPr="008C7B58">
        <w:instrText xml:space="preserve"> \* MERGEFORMAT </w:instrText>
      </w:r>
      <w:r w:rsidRPr="008C7B58">
        <w:fldChar w:fldCharType="separate"/>
      </w:r>
      <w:r w:rsidR="00C50822">
        <w:t>26</w:t>
      </w:r>
      <w:r w:rsidRPr="008C7B58">
        <w:fldChar w:fldCharType="end"/>
      </w:r>
      <w:r>
        <w:t xml:space="preserve">6 Zadávací dokumentace </w:t>
      </w:r>
      <w:r w:rsidRPr="007E738C">
        <w:t>bude účastník vyloučen ze zadávacího řízení.</w:t>
      </w:r>
    </w:p>
    <w:p w14:paraId="077C12F0" w14:textId="77777777" w:rsidR="008B333C" w:rsidRDefault="008B333C" w:rsidP="008B333C">
      <w:pPr>
        <w:pStyle w:val="Normlnlnek"/>
      </w:pPr>
      <w:r>
        <w:t>Další zadávací podmínky v návaznosti na sankce proti Rusku a Bělorusku v souvislosti se situací na Ukrajině</w:t>
      </w:r>
    </w:p>
    <w:p w14:paraId="3DEF3F01" w14:textId="77777777" w:rsidR="008B333C" w:rsidRPr="00C750AA" w:rsidRDefault="008B333C" w:rsidP="008B333C">
      <w:pPr>
        <w:pStyle w:val="Normlnodstavec"/>
      </w:pPr>
      <w:r w:rsidRPr="00C750AA">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rsidRPr="00C750AA">
        <w:t xml:space="preserve"> (dále jen </w:t>
      </w:r>
      <w:r w:rsidRPr="00C750AA">
        <w:rPr>
          <w:b/>
          <w:i/>
        </w:rPr>
        <w:t>„Nařízení č. 833/2014“</w:t>
      </w:r>
      <w:r w:rsidRPr="00C750AA">
        <w:t>)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E50DD96" w14:textId="77777777" w:rsidR="008B333C" w:rsidRPr="00C750AA" w:rsidRDefault="008B333C" w:rsidP="001C0415">
      <w:pPr>
        <w:keepNext/>
        <w:keepLines/>
        <w:numPr>
          <w:ilvl w:val="0"/>
          <w:numId w:val="41"/>
        </w:numPr>
        <w:tabs>
          <w:tab w:val="left" w:pos="1361"/>
        </w:tabs>
        <w:spacing w:after="0"/>
        <w:jc w:val="both"/>
        <w:outlineLvl w:val="1"/>
        <w:rPr>
          <w:rFonts w:eastAsia="Verdana" w:cstheme="majorBidi"/>
          <w:bCs/>
          <w:noProof/>
          <w:szCs w:val="26"/>
        </w:rPr>
      </w:pPr>
      <w:r w:rsidRPr="00C750AA">
        <w:rPr>
          <w:rFonts w:eastAsia="Verdana" w:cstheme="majorBidi"/>
          <w:bCs/>
          <w:noProof/>
          <w:szCs w:val="26"/>
        </w:rPr>
        <w:t>jakémukoli ruskému státnímu příslušníkovi, fyzické či právnické osobě nebo subjektu či orgánu se sídlem v Rusku,</w:t>
      </w:r>
    </w:p>
    <w:p w14:paraId="1F517D44" w14:textId="77777777" w:rsidR="008B333C" w:rsidRPr="00C750AA" w:rsidRDefault="008B333C" w:rsidP="001C0415">
      <w:pPr>
        <w:keepNext/>
        <w:keepLines/>
        <w:numPr>
          <w:ilvl w:val="0"/>
          <w:numId w:val="41"/>
        </w:numPr>
        <w:tabs>
          <w:tab w:val="left" w:pos="1361"/>
        </w:tabs>
        <w:spacing w:after="0"/>
        <w:jc w:val="both"/>
        <w:outlineLvl w:val="1"/>
        <w:rPr>
          <w:rFonts w:eastAsia="Verdana" w:cstheme="majorBidi"/>
          <w:bCs/>
          <w:noProof/>
          <w:szCs w:val="26"/>
        </w:rPr>
      </w:pPr>
      <w:r w:rsidRPr="00C750AA">
        <w:rPr>
          <w:rFonts w:eastAsia="Verdana" w:cstheme="majorBidi"/>
          <w:bCs/>
          <w:noProof/>
          <w:szCs w:val="26"/>
        </w:rPr>
        <w:t>právnické osobě, subjektu nebo orgánu, které jsou z více než 50 % přímo či nepřímo vlastněny některým ze subjektů uvedených v písmeni a) tohoto odstavce, nebo</w:t>
      </w:r>
    </w:p>
    <w:p w14:paraId="143F4EE8" w14:textId="77777777" w:rsidR="008B333C" w:rsidRPr="00C750AA" w:rsidRDefault="008B333C" w:rsidP="001C0415">
      <w:pPr>
        <w:keepNext/>
        <w:keepLines/>
        <w:numPr>
          <w:ilvl w:val="0"/>
          <w:numId w:val="41"/>
        </w:numPr>
        <w:tabs>
          <w:tab w:val="left" w:pos="1361"/>
        </w:tabs>
        <w:spacing w:after="0"/>
        <w:jc w:val="both"/>
        <w:outlineLvl w:val="1"/>
        <w:rPr>
          <w:rFonts w:eastAsia="Verdana" w:cstheme="majorBidi"/>
          <w:bCs/>
          <w:noProof/>
          <w:szCs w:val="26"/>
        </w:rPr>
      </w:pPr>
      <w:r w:rsidRPr="00C750AA">
        <w:rPr>
          <w:rFonts w:eastAsia="Verdana" w:cstheme="majorBidi"/>
          <w:bCs/>
          <w:noProof/>
          <w:szCs w:val="26"/>
        </w:rPr>
        <w:t>fyzické nebo právnické osobě, subjektu nebo orgánu, které jednají jménem nebo na pokyn některého ze subjektů uvedených v písmeni a) nebo b) tohoto odstavce,</w:t>
      </w:r>
    </w:p>
    <w:p w14:paraId="5BC2CC68" w14:textId="77777777" w:rsidR="008B333C" w:rsidRDefault="008B333C" w:rsidP="008B333C">
      <w:pPr>
        <w:pStyle w:val="Normlnodstavec"/>
        <w:numPr>
          <w:ilvl w:val="0"/>
          <w:numId w:val="0"/>
        </w:numPr>
        <w:ind w:left="426"/>
        <w:rPr>
          <w:rFonts w:eastAsiaTheme="minorHAnsi" w:cstheme="minorBidi"/>
          <w:bCs w:val="0"/>
          <w:noProof w:val="0"/>
          <w:szCs w:val="22"/>
        </w:rPr>
      </w:pPr>
      <w:r w:rsidRPr="00C750AA">
        <w:rPr>
          <w:rFonts w:eastAsiaTheme="minorHAnsi" w:cstheme="minorBidi"/>
          <w:bCs w:val="0"/>
          <w:noProof w:val="0"/>
          <w:szCs w:val="22"/>
        </w:rPr>
        <w:t>včetně subdodavatelů, dodavatelů nebo subjektů, jejichž způsobilost je využívána ve smyslu směrnic o zadávání veřejných zakázek, pokud představují více než 10 % hodnoty zakázky, nebo společně s</w:t>
      </w:r>
      <w:r>
        <w:rPr>
          <w:rFonts w:eastAsiaTheme="minorHAnsi" w:cstheme="minorBidi"/>
          <w:bCs w:val="0"/>
          <w:noProof w:val="0"/>
          <w:szCs w:val="22"/>
        </w:rPr>
        <w:t> </w:t>
      </w:r>
      <w:r w:rsidRPr="00C750AA">
        <w:rPr>
          <w:rFonts w:eastAsiaTheme="minorHAnsi" w:cstheme="minorBidi"/>
          <w:bCs w:val="0"/>
          <w:noProof w:val="0"/>
          <w:szCs w:val="22"/>
        </w:rPr>
        <w:t>nimi</w:t>
      </w:r>
      <w:r>
        <w:rPr>
          <w:rFonts w:eastAsiaTheme="minorHAnsi" w:cstheme="minorBidi"/>
          <w:bCs w:val="0"/>
          <w:noProof w:val="0"/>
          <w:szCs w:val="22"/>
        </w:rPr>
        <w:t>.</w:t>
      </w:r>
    </w:p>
    <w:p w14:paraId="5B289F7A" w14:textId="77777777" w:rsidR="008B333C" w:rsidRDefault="008B333C" w:rsidP="008B333C">
      <w:pPr>
        <w:pStyle w:val="Normlnodstavec"/>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844391">
        <w:rPr>
          <w:b/>
        </w:rPr>
        <w:t>nebyli</w:t>
      </w:r>
      <w:r>
        <w:t xml:space="preserve"> osobami dle odst. 1 tohoto článku a </w:t>
      </w:r>
      <w:r w:rsidRPr="00844391">
        <w:t>Nařízení č. 833/2014</w:t>
      </w:r>
      <w:r>
        <w:t>.</w:t>
      </w:r>
    </w:p>
    <w:p w14:paraId="407AE22A" w14:textId="77777777" w:rsidR="008B333C" w:rsidRDefault="008B333C" w:rsidP="008B333C">
      <w:pPr>
        <w:pStyle w:val="Normlnodstavec"/>
      </w:pPr>
      <w:r>
        <w:t>Dle čl. 2 nařízení Rady (EU) č. 269/2014 ze dne 17. března 2014, o omezujících opatřeních vzhledem k činnostem narušujícím nebo ohrožujícím územní celistvost, svrchovanost a nezávislost Ukrajiny, ve znění pozdějších předpisů (dále jen „</w:t>
      </w:r>
      <w:r w:rsidRPr="008C7B58">
        <w:rPr>
          <w:b/>
          <w:i/>
        </w:rPr>
        <w:t>Nařízení č. 269/2014</w:t>
      </w:r>
      <w:r>
        <w:t>“), a dalších prováděcích předpisů k tomuto Nařízení č. 269/2014 (</w:t>
      </w:r>
      <w:r w:rsidRPr="008C7B58">
        <w:rPr>
          <w:b/>
        </w:rPr>
        <w:t>tzv. sankční seznamy</w:t>
      </w:r>
      <w:r>
        <w:t>)</w:t>
      </w:r>
      <w:r>
        <w:rPr>
          <w:rStyle w:val="Znakapoznpodarou"/>
        </w:rPr>
        <w:footnoteReference w:id="2"/>
      </w:r>
      <w: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(dále jen „</w:t>
      </w:r>
      <w:r w:rsidRPr="008C7B58">
        <w:rPr>
          <w:b/>
          <w:i/>
        </w:rPr>
        <w:t>Osoby vedené na sankčních seznamech</w:t>
      </w:r>
      <w:r>
        <w:t>“).</w:t>
      </w:r>
    </w:p>
    <w:p w14:paraId="45432CBD" w14:textId="77777777" w:rsidR="008B333C" w:rsidRDefault="008B333C" w:rsidP="008B333C">
      <w:pPr>
        <w:pStyle w:val="Normlnodstavec"/>
      </w:pPr>
      <w:r>
        <w:t xml:space="preserve">Zadavatel dále požaduje, aby účastník sám jakožto dodavatel, případně dodavatelé v jeho rámci sdružení za účelem účasti v zadávacím řízení, ani žádný z jeho poddodavatelů nebo jiných osob, jejichž způsobilost je využívána ve smyslu směrnic o zadávání veřejných zakázek, </w:t>
      </w:r>
      <w:r w:rsidRPr="008C7B58">
        <w:rPr>
          <w:b/>
        </w:rPr>
        <w:t>nebyli</w:t>
      </w:r>
      <w:r>
        <w:t xml:space="preserve"> Osobami vedenými na sankčních seznamech.</w:t>
      </w:r>
    </w:p>
    <w:p w14:paraId="3D183370" w14:textId="07021B7C" w:rsidR="008B333C" w:rsidRDefault="008B333C" w:rsidP="008B333C">
      <w:pPr>
        <w:pStyle w:val="Normlnodstavec"/>
      </w:pPr>
      <w:r>
        <w:t>Splnění zadávacích podmínek stanovených Zadavatelem dle tohoto článku prokáže účastník předložením čestného prohlášení, jehož vzorové znění je přílohou č. 11 této Zadávací dokumentace, ve své nabídce.</w:t>
      </w:r>
    </w:p>
    <w:p w14:paraId="647A354A" w14:textId="77777777" w:rsidR="008B333C" w:rsidRDefault="008B333C" w:rsidP="008B333C">
      <w:pPr>
        <w:pStyle w:val="Normlnodstavec"/>
      </w:pPr>
      <w:r>
        <w:t xml:space="preserve">Zadavatel je oprávněn ověřovat si splnění zadávacích podmínek dle tohoto článku. Vybraný dodavatel je povinen předložit k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 Zadávací dokumentace. </w:t>
      </w:r>
    </w:p>
    <w:p w14:paraId="3F5B3D69" w14:textId="5AB938EC" w:rsidR="008B333C" w:rsidRDefault="008B333C" w:rsidP="008B333C">
      <w:pPr>
        <w:pStyle w:val="Normlnodstavec"/>
      </w:pPr>
      <w:r>
        <w:t xml:space="preserve">V případě postupu účastníka v rozporu s čl. </w:t>
      </w:r>
      <w:r w:rsidRPr="00851F00">
        <w:t>2</w:t>
      </w:r>
      <w:r>
        <w:t>7 Zadávací dokumentace bude účastník vyloučen ze zadávacího řízení.</w:t>
      </w:r>
      <w:r>
        <w:br w:type="page"/>
      </w:r>
    </w:p>
    <w:p w14:paraId="226A2372" w14:textId="77777777" w:rsidR="005D636E" w:rsidRPr="00FE1347" w:rsidRDefault="005D636E" w:rsidP="00813258">
      <w:pPr>
        <w:keepNext/>
        <w:keepLines/>
        <w:tabs>
          <w:tab w:val="num" w:pos="709"/>
        </w:tabs>
        <w:suppressAutoHyphens/>
        <w:spacing w:after="0" w:line="264" w:lineRule="auto"/>
        <w:ind w:left="482" w:hanging="340"/>
        <w:contextualSpacing/>
        <w:rPr>
          <w:rFonts w:eastAsia="Times New Roman" w:cs="Times New Roman"/>
          <w:b/>
          <w:iCs/>
          <w:szCs w:val="18"/>
          <w:highlight w:val="yellow"/>
        </w:rPr>
      </w:pPr>
      <w:r w:rsidRPr="005D636E">
        <w:rPr>
          <w:rFonts w:eastAsia="Times New Roman" w:cs="Times New Roman"/>
          <w:b/>
          <w:iCs/>
          <w:szCs w:val="18"/>
        </w:rPr>
        <w:t xml:space="preserve"> </w:t>
      </w:r>
      <w:r w:rsidRPr="00B80EA1">
        <w:rPr>
          <w:rFonts w:eastAsia="Times New Roman" w:cs="Times New Roman"/>
          <w:b/>
          <w:iCs/>
          <w:szCs w:val="18"/>
        </w:rPr>
        <w:t>Přílohy zadávací dokumentace</w:t>
      </w:r>
    </w:p>
    <w:p w14:paraId="5CDE9039" w14:textId="77777777" w:rsidR="005D636E" w:rsidRPr="00FE1347" w:rsidRDefault="005D636E" w:rsidP="00813258">
      <w:pPr>
        <w:keepNext/>
        <w:keepLines/>
        <w:suppressAutoHyphens/>
        <w:spacing w:after="0" w:line="264" w:lineRule="auto"/>
        <w:ind w:left="624"/>
        <w:contextualSpacing/>
        <w:rPr>
          <w:rFonts w:eastAsia="Times New Roman" w:cs="Times New Roman"/>
          <w:b/>
          <w:iCs/>
          <w:szCs w:val="18"/>
          <w:highlight w:val="yellow"/>
        </w:rPr>
      </w:pPr>
    </w:p>
    <w:p w14:paraId="4E0C2837" w14:textId="0FD36D1C" w:rsidR="006745C8" w:rsidRPr="0004487B" w:rsidRDefault="0004487B" w:rsidP="00813258">
      <w:pPr>
        <w:pStyle w:val="Odstavecseseznamem"/>
        <w:keepNext/>
        <w:keepLines/>
        <w:numPr>
          <w:ilvl w:val="0"/>
          <w:numId w:val="5"/>
        </w:numPr>
        <w:suppressAutoHyphens/>
        <w:spacing w:after="240" w:line="264" w:lineRule="auto"/>
        <w:ind w:left="567"/>
        <w:rPr>
          <w:rFonts w:eastAsia="Verdana" w:cs="Times New Roman"/>
          <w:noProof/>
          <w:szCs w:val="18"/>
        </w:rPr>
      </w:pPr>
      <w:r w:rsidRPr="0004487B">
        <w:rPr>
          <w:rFonts w:eastAsia="Verdana" w:cs="Times New Roman"/>
          <w:noProof/>
          <w:szCs w:val="18"/>
        </w:rPr>
        <w:t>Výkaz výměr</w:t>
      </w:r>
    </w:p>
    <w:p w14:paraId="2DA3AA3A" w14:textId="61920D07" w:rsidR="0004487B" w:rsidRPr="0004487B" w:rsidRDefault="0004487B" w:rsidP="00813258">
      <w:pPr>
        <w:pStyle w:val="Odstavecseseznamem"/>
        <w:keepNext/>
        <w:keepLines/>
        <w:numPr>
          <w:ilvl w:val="0"/>
          <w:numId w:val="5"/>
        </w:numPr>
        <w:suppressAutoHyphens/>
        <w:spacing w:after="240" w:line="264" w:lineRule="auto"/>
        <w:ind w:left="567"/>
        <w:rPr>
          <w:rFonts w:eastAsia="Verdana" w:cs="Times New Roman"/>
          <w:noProof/>
          <w:szCs w:val="18"/>
        </w:rPr>
      </w:pPr>
      <w:r w:rsidRPr="0004487B">
        <w:rPr>
          <w:rFonts w:eastAsia="Verdana" w:cs="Times New Roman"/>
          <w:noProof/>
          <w:szCs w:val="18"/>
        </w:rPr>
        <w:t>Čestné prohlášen</w:t>
      </w:r>
      <w:r w:rsidR="00B80EA1">
        <w:rPr>
          <w:rFonts w:eastAsia="Verdana" w:cs="Times New Roman"/>
          <w:noProof/>
          <w:szCs w:val="18"/>
        </w:rPr>
        <w:t>í</w:t>
      </w:r>
      <w:r w:rsidRPr="0004487B">
        <w:rPr>
          <w:rFonts w:eastAsia="Verdana" w:cs="Times New Roman"/>
          <w:noProof/>
          <w:szCs w:val="18"/>
        </w:rPr>
        <w:t xml:space="preserve"> ke splnění základní zp</w:t>
      </w:r>
      <w:r w:rsidR="00670E63">
        <w:rPr>
          <w:rFonts w:eastAsia="Verdana" w:cs="Times New Roman"/>
          <w:noProof/>
          <w:szCs w:val="18"/>
        </w:rPr>
        <w:t>ůsobilosti</w:t>
      </w:r>
    </w:p>
    <w:p w14:paraId="30FE4925" w14:textId="46504536" w:rsidR="00741DA9" w:rsidRPr="0004487B" w:rsidRDefault="00741DA9" w:rsidP="00813258">
      <w:pPr>
        <w:pStyle w:val="Odstavecseseznamem"/>
        <w:keepNext/>
        <w:keepLines/>
        <w:numPr>
          <w:ilvl w:val="0"/>
          <w:numId w:val="5"/>
        </w:numPr>
        <w:suppressAutoHyphens/>
        <w:spacing w:after="240" w:line="264" w:lineRule="auto"/>
        <w:ind w:left="1418" w:hanging="1211"/>
        <w:rPr>
          <w:rFonts w:eastAsia="Verdana" w:cs="Times New Roman"/>
          <w:noProof/>
          <w:szCs w:val="18"/>
        </w:rPr>
      </w:pPr>
      <w:bookmarkStart w:id="60" w:name="_Ref61562063"/>
      <w:r w:rsidRPr="0004487B">
        <w:rPr>
          <w:rFonts w:eastAsia="Verdana" w:cs="Times New Roman"/>
          <w:noProof/>
          <w:szCs w:val="18"/>
        </w:rPr>
        <w:t xml:space="preserve">Čestné prohlášení ke splnění technické kvalifikace </w:t>
      </w:r>
      <w:bookmarkEnd w:id="60"/>
      <w:r w:rsidR="0004487B" w:rsidRPr="0004487B">
        <w:rPr>
          <w:rFonts w:eastAsia="Verdana" w:cs="Times New Roman"/>
          <w:noProof/>
          <w:szCs w:val="18"/>
        </w:rPr>
        <w:t>– Seznam významných referencí</w:t>
      </w:r>
    </w:p>
    <w:p w14:paraId="29E69144" w14:textId="48507C7D" w:rsidR="00E66985" w:rsidRDefault="00E66985" w:rsidP="00813258">
      <w:pPr>
        <w:pStyle w:val="Odstavecseseznamem"/>
        <w:keepNext/>
        <w:keepLines/>
        <w:numPr>
          <w:ilvl w:val="0"/>
          <w:numId w:val="5"/>
        </w:numPr>
        <w:suppressAutoHyphens/>
        <w:spacing w:after="240" w:line="264" w:lineRule="auto"/>
        <w:ind w:left="1418" w:hanging="1211"/>
        <w:rPr>
          <w:rFonts w:eastAsia="Verdana" w:cs="Times New Roman"/>
          <w:noProof/>
          <w:szCs w:val="18"/>
        </w:rPr>
      </w:pPr>
      <w:bookmarkStart w:id="61" w:name="_Ref61562456"/>
      <w:r w:rsidRPr="0004487B">
        <w:rPr>
          <w:rFonts w:eastAsia="Verdana" w:cs="Times New Roman"/>
          <w:noProof/>
          <w:szCs w:val="18"/>
        </w:rPr>
        <w:t xml:space="preserve">Čestné prohlášení ke splnění technické kvalifikace </w:t>
      </w:r>
      <w:r>
        <w:rPr>
          <w:rFonts w:eastAsia="Verdana" w:cs="Times New Roman"/>
          <w:noProof/>
          <w:szCs w:val="18"/>
        </w:rPr>
        <w:t>– Seznam členů realizačního týmu</w:t>
      </w:r>
    </w:p>
    <w:p w14:paraId="08F55F2A" w14:textId="5CD54123" w:rsidR="00E66985" w:rsidRDefault="00E66985" w:rsidP="00813258">
      <w:pPr>
        <w:pStyle w:val="Odstavecseseznamem"/>
        <w:keepNext/>
        <w:keepLines/>
        <w:numPr>
          <w:ilvl w:val="0"/>
          <w:numId w:val="5"/>
        </w:numPr>
        <w:suppressAutoHyphens/>
        <w:spacing w:after="240" w:line="264" w:lineRule="auto"/>
        <w:ind w:left="567"/>
        <w:rPr>
          <w:rFonts w:eastAsia="Verdana" w:cs="Times New Roman"/>
          <w:noProof/>
          <w:szCs w:val="18"/>
        </w:rPr>
      </w:pPr>
      <w:r>
        <w:rPr>
          <w:rFonts w:eastAsia="Verdana" w:cs="Times New Roman"/>
          <w:noProof/>
          <w:szCs w:val="18"/>
        </w:rPr>
        <w:t>Závazný vzor životopisu člena realizačního týmu</w:t>
      </w:r>
    </w:p>
    <w:bookmarkEnd w:id="61"/>
    <w:p w14:paraId="436FA284" w14:textId="2F6E17DC" w:rsidR="006745C8" w:rsidRPr="00670E63" w:rsidRDefault="00E66985" w:rsidP="00813258">
      <w:pPr>
        <w:pStyle w:val="Odstavecseseznamem"/>
        <w:keepNext/>
        <w:keepLines/>
        <w:numPr>
          <w:ilvl w:val="0"/>
          <w:numId w:val="5"/>
        </w:numPr>
        <w:suppressAutoHyphens/>
        <w:spacing w:after="240" w:line="264" w:lineRule="auto"/>
        <w:ind w:left="1418" w:hanging="1211"/>
        <w:rPr>
          <w:rFonts w:eastAsia="Verdana" w:cs="Times New Roman"/>
          <w:noProof/>
          <w:szCs w:val="18"/>
        </w:rPr>
      </w:pPr>
      <w:r w:rsidRPr="00670E63">
        <w:rPr>
          <w:rFonts w:eastAsia="Verdana" w:cs="Times New Roman"/>
          <w:noProof/>
          <w:szCs w:val="18"/>
        </w:rPr>
        <w:t xml:space="preserve">Čestné prohlášení ke splnění technické kvalifikace – </w:t>
      </w:r>
      <w:r w:rsidR="00670E63" w:rsidRPr="00670E63">
        <w:rPr>
          <w:rFonts w:eastAsia="Verdana" w:cs="Times New Roman"/>
          <w:noProof/>
          <w:szCs w:val="18"/>
        </w:rPr>
        <w:t>Přehled nástrojů nebo pomůcek, provozních nebo technických zařízení</w:t>
      </w:r>
    </w:p>
    <w:p w14:paraId="6508B200" w14:textId="46DE1973" w:rsidR="006745C8" w:rsidRPr="0004487B" w:rsidRDefault="006745C8" w:rsidP="00813258">
      <w:pPr>
        <w:pStyle w:val="Odstavecseseznamem"/>
        <w:keepNext/>
        <w:keepLines/>
        <w:numPr>
          <w:ilvl w:val="0"/>
          <w:numId w:val="5"/>
        </w:numPr>
        <w:suppressAutoHyphens/>
        <w:spacing w:after="240" w:line="264" w:lineRule="auto"/>
        <w:ind w:left="567"/>
        <w:rPr>
          <w:rFonts w:eastAsia="Verdana" w:cs="Times New Roman"/>
          <w:noProof/>
          <w:szCs w:val="18"/>
        </w:rPr>
      </w:pPr>
      <w:bookmarkStart w:id="62" w:name="_Ref61562524"/>
      <w:r w:rsidRPr="0004487B">
        <w:rPr>
          <w:rFonts w:eastAsia="Verdana" w:cs="Times New Roman"/>
          <w:noProof/>
          <w:szCs w:val="18"/>
        </w:rPr>
        <w:t>Čestné prohlášení ve vztahu k zakázaným dohodám</w:t>
      </w:r>
      <w:bookmarkEnd w:id="62"/>
    </w:p>
    <w:p w14:paraId="62582741" w14:textId="2D961071" w:rsidR="005D636E" w:rsidRPr="0004487B" w:rsidRDefault="006745C8" w:rsidP="00813258">
      <w:pPr>
        <w:pStyle w:val="Odstavecseseznamem"/>
        <w:keepNext/>
        <w:keepLines/>
        <w:numPr>
          <w:ilvl w:val="0"/>
          <w:numId w:val="5"/>
        </w:numPr>
        <w:suppressAutoHyphens/>
        <w:spacing w:after="240" w:line="264" w:lineRule="auto"/>
        <w:ind w:left="567"/>
        <w:rPr>
          <w:rFonts w:eastAsia="Verdana" w:cs="Times New Roman"/>
          <w:noProof/>
          <w:szCs w:val="18"/>
        </w:rPr>
      </w:pPr>
      <w:bookmarkStart w:id="63" w:name="_Ref63169007"/>
      <w:r w:rsidRPr="0004487B">
        <w:rPr>
          <w:rFonts w:eastAsia="Verdana" w:cs="Times New Roman"/>
          <w:noProof/>
          <w:szCs w:val="18"/>
        </w:rPr>
        <w:t xml:space="preserve">Závazný vzor </w:t>
      </w:r>
      <w:bookmarkEnd w:id="63"/>
      <w:r w:rsidR="0004487B" w:rsidRPr="0004487B">
        <w:rPr>
          <w:rFonts w:eastAsia="Verdana" w:cs="Times New Roman"/>
          <w:noProof/>
          <w:szCs w:val="18"/>
        </w:rPr>
        <w:t>Rámcové dohody</w:t>
      </w:r>
      <w:r w:rsidR="00670E63">
        <w:rPr>
          <w:rFonts w:eastAsia="Verdana" w:cs="Times New Roman"/>
          <w:noProof/>
          <w:szCs w:val="18"/>
        </w:rPr>
        <w:t xml:space="preserve"> vč. příloh</w:t>
      </w:r>
    </w:p>
    <w:p w14:paraId="742D121C" w14:textId="5B8FE1E9" w:rsidR="00741DA9" w:rsidRDefault="00741DA9" w:rsidP="00813258">
      <w:pPr>
        <w:pStyle w:val="Odstavecseseznamem"/>
        <w:keepNext/>
        <w:keepLines/>
        <w:numPr>
          <w:ilvl w:val="0"/>
          <w:numId w:val="5"/>
        </w:numPr>
        <w:suppressAutoHyphens/>
        <w:spacing w:after="240" w:line="264" w:lineRule="auto"/>
        <w:ind w:left="567"/>
        <w:rPr>
          <w:rFonts w:eastAsia="Verdana" w:cs="Times New Roman"/>
          <w:noProof/>
          <w:szCs w:val="18"/>
        </w:rPr>
      </w:pPr>
      <w:bookmarkStart w:id="64" w:name="_Ref61562590"/>
      <w:r w:rsidRPr="0004487B">
        <w:rPr>
          <w:rFonts w:eastAsia="Verdana" w:cs="Times New Roman"/>
          <w:noProof/>
          <w:szCs w:val="18"/>
        </w:rPr>
        <w:t>Čestné prohlášení ve vztahu k zákonu o registru smluv</w:t>
      </w:r>
      <w:bookmarkEnd w:id="64"/>
    </w:p>
    <w:p w14:paraId="39DA7DF6" w14:textId="1A182635" w:rsidR="008B333C" w:rsidRDefault="008B333C" w:rsidP="00813258">
      <w:pPr>
        <w:pStyle w:val="Odstavecseseznamem"/>
        <w:keepNext/>
        <w:keepLines/>
        <w:numPr>
          <w:ilvl w:val="0"/>
          <w:numId w:val="5"/>
        </w:numPr>
        <w:suppressAutoHyphens/>
        <w:spacing w:after="240" w:line="264" w:lineRule="auto"/>
        <w:ind w:left="567"/>
        <w:rPr>
          <w:rFonts w:eastAsia="Verdana" w:cs="Times New Roman"/>
          <w:noProof/>
          <w:szCs w:val="18"/>
        </w:rPr>
      </w:pPr>
      <w:r>
        <w:rPr>
          <w:rFonts w:eastAsia="Verdana" w:cs="Times New Roman"/>
          <w:noProof/>
          <w:szCs w:val="18"/>
        </w:rPr>
        <w:t>Čestné prohlášení o střetu zájmů</w:t>
      </w:r>
    </w:p>
    <w:p w14:paraId="5DE7F709" w14:textId="74A3886F" w:rsidR="008B333C" w:rsidRDefault="008B333C" w:rsidP="00813258">
      <w:pPr>
        <w:pStyle w:val="Odstavecseseznamem"/>
        <w:keepNext/>
        <w:keepLines/>
        <w:numPr>
          <w:ilvl w:val="0"/>
          <w:numId w:val="5"/>
        </w:numPr>
        <w:suppressAutoHyphens/>
        <w:spacing w:after="240" w:line="264" w:lineRule="auto"/>
        <w:ind w:left="567"/>
        <w:rPr>
          <w:rFonts w:eastAsia="Verdana" w:cs="Times New Roman"/>
          <w:noProof/>
          <w:szCs w:val="18"/>
        </w:rPr>
      </w:pPr>
      <w:r>
        <w:rPr>
          <w:rFonts w:eastAsia="Verdana" w:cs="Times New Roman"/>
          <w:noProof/>
          <w:szCs w:val="18"/>
        </w:rPr>
        <w:t>Čestné prohlášení o splnění podmínek v souvislosti se situací na Ukrajině</w:t>
      </w:r>
    </w:p>
    <w:p w14:paraId="178FF7CD" w14:textId="77777777" w:rsidR="008B333C" w:rsidRDefault="008B333C" w:rsidP="008B333C">
      <w:pPr>
        <w:pStyle w:val="Odstavecseseznamem"/>
        <w:keepNext/>
        <w:keepLines/>
        <w:suppressAutoHyphens/>
        <w:spacing w:after="240" w:line="264" w:lineRule="auto"/>
        <w:ind w:left="567"/>
        <w:rPr>
          <w:rFonts w:eastAsia="Verdana" w:cs="Times New Roman"/>
          <w:noProof/>
          <w:szCs w:val="18"/>
        </w:rPr>
      </w:pPr>
    </w:p>
    <w:p w14:paraId="5C8BAD17" w14:textId="77777777" w:rsidR="008B333C" w:rsidRPr="008B333C" w:rsidRDefault="008B333C" w:rsidP="008B333C">
      <w:pPr>
        <w:keepNext/>
        <w:keepLines/>
        <w:suppressAutoHyphens/>
        <w:spacing w:after="240" w:line="264" w:lineRule="auto"/>
        <w:ind w:left="207"/>
        <w:rPr>
          <w:rFonts w:eastAsia="Verdana" w:cs="Times New Roman"/>
          <w:noProof/>
          <w:szCs w:val="18"/>
        </w:rPr>
      </w:pPr>
    </w:p>
    <w:p w14:paraId="28EA2AFB" w14:textId="086F6E13" w:rsidR="001D5914" w:rsidRDefault="001D5914" w:rsidP="00813258">
      <w:pPr>
        <w:pStyle w:val="Odstavecseseznamem"/>
        <w:keepNext/>
        <w:keepLines/>
        <w:suppressAutoHyphens/>
        <w:spacing w:after="240" w:line="264" w:lineRule="auto"/>
        <w:ind w:left="1287"/>
        <w:rPr>
          <w:rFonts w:eastAsia="Verdana" w:cs="Times New Roman"/>
          <w:noProof/>
          <w:szCs w:val="18"/>
          <w:highlight w:val="yellow"/>
        </w:rPr>
      </w:pPr>
    </w:p>
    <w:p w14:paraId="36B8FCFC" w14:textId="77777777" w:rsidR="002C2967" w:rsidRDefault="002C2967" w:rsidP="00813258">
      <w:pPr>
        <w:keepNext/>
        <w:keepLines/>
        <w:suppressAutoHyphens/>
        <w:spacing w:after="0" w:line="264" w:lineRule="auto"/>
        <w:ind w:left="0"/>
        <w:rPr>
          <w:rFonts w:eastAsia="Verdana" w:cs="Times New Roman"/>
          <w:noProof/>
          <w:szCs w:val="18"/>
        </w:rPr>
      </w:pPr>
    </w:p>
    <w:p w14:paraId="3AEC93DA" w14:textId="77777777" w:rsidR="002C2967" w:rsidRPr="002C2967" w:rsidRDefault="002C2967" w:rsidP="002C2967">
      <w:pPr>
        <w:pStyle w:val="Textbezslovn"/>
        <w:spacing w:after="0"/>
        <w:ind w:left="284"/>
        <w:rPr>
          <w:rFonts w:ascii="Verdana" w:hAnsi="Verdana" w:cs="Calibri"/>
        </w:rPr>
      </w:pPr>
      <w:r w:rsidRPr="002C2967">
        <w:rPr>
          <w:rFonts w:ascii="Verdana" w:hAnsi="Verdana" w:cs="Calibri"/>
        </w:rPr>
        <w:t>…………………………………………….</w:t>
      </w:r>
    </w:p>
    <w:p w14:paraId="20F0F10F" w14:textId="77777777" w:rsidR="002C2967" w:rsidRPr="002C2967" w:rsidRDefault="002C2967" w:rsidP="002C2967">
      <w:pPr>
        <w:pStyle w:val="Textbezslovn"/>
        <w:spacing w:after="0"/>
        <w:ind w:left="284"/>
        <w:rPr>
          <w:rFonts w:ascii="Verdana" w:hAnsi="Verdana" w:cs="Calibri"/>
          <w:b/>
        </w:rPr>
      </w:pPr>
      <w:r w:rsidRPr="002C2967">
        <w:rPr>
          <w:rFonts w:ascii="Verdana" w:hAnsi="Verdana" w:cs="Calibri"/>
          <w:b/>
        </w:rPr>
        <w:t>Ing. Mojmír Nejezchleb</w:t>
      </w:r>
    </w:p>
    <w:p w14:paraId="565C7E47" w14:textId="77777777" w:rsidR="002C2967" w:rsidRPr="002C2967" w:rsidRDefault="002C2967" w:rsidP="002C2967">
      <w:pPr>
        <w:pStyle w:val="Textbezslovn"/>
        <w:spacing w:after="0"/>
        <w:ind w:left="284"/>
        <w:rPr>
          <w:rFonts w:ascii="Verdana" w:hAnsi="Verdana" w:cs="Calibri"/>
        </w:rPr>
      </w:pPr>
      <w:r w:rsidRPr="002C2967">
        <w:rPr>
          <w:rFonts w:ascii="Verdana" w:hAnsi="Verdana" w:cs="Calibri"/>
        </w:rPr>
        <w:t>náměstek generálního ředitele pro modernizaci dráhy</w:t>
      </w:r>
    </w:p>
    <w:p w14:paraId="35653B9E" w14:textId="77777777" w:rsidR="002C2967" w:rsidRPr="002C2967" w:rsidRDefault="002C2967" w:rsidP="002C2967">
      <w:pPr>
        <w:pStyle w:val="Textbezslovn"/>
        <w:spacing w:after="0"/>
        <w:ind w:left="284"/>
        <w:rPr>
          <w:rFonts w:ascii="Verdana" w:hAnsi="Verdana" w:cs="Calibri"/>
        </w:rPr>
      </w:pPr>
      <w:r w:rsidRPr="002C2967">
        <w:rPr>
          <w:rFonts w:ascii="Verdana" w:hAnsi="Verdana" w:cs="Calibri"/>
        </w:rPr>
        <w:t>Správa železnic, státní organizace</w:t>
      </w:r>
    </w:p>
    <w:p w14:paraId="634142E4" w14:textId="472A402B" w:rsidR="003727EC" w:rsidRPr="00697885" w:rsidRDefault="003727EC" w:rsidP="002C2967">
      <w:pPr>
        <w:keepNext/>
        <w:keepLines/>
        <w:suppressAutoHyphens/>
        <w:spacing w:after="0" w:line="264" w:lineRule="auto"/>
        <w:ind w:left="0"/>
        <w:rPr>
          <w:rFonts w:eastAsia="Verdana" w:cs="Times New Roman"/>
          <w:szCs w:val="18"/>
        </w:rPr>
      </w:pPr>
    </w:p>
    <w:sectPr w:rsidR="003727EC" w:rsidRPr="00697885" w:rsidSect="00544C4F">
      <w:headerReference w:type="default" r:id="rId19"/>
      <w:footerReference w:type="default" r:id="rId20"/>
      <w:headerReference w:type="first" r:id="rId21"/>
      <w:footerReference w:type="first" r:id="rId22"/>
      <w:pgSz w:w="11906" w:h="16838" w:code="9"/>
      <w:pgMar w:top="21" w:right="1134" w:bottom="1474" w:left="2070" w:header="1009"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9EB3A8" w14:textId="77777777" w:rsidR="003D3648" w:rsidRDefault="003D3648" w:rsidP="005D636E">
      <w:pPr>
        <w:spacing w:after="0" w:line="240" w:lineRule="auto"/>
      </w:pPr>
      <w:r>
        <w:separator/>
      </w:r>
    </w:p>
  </w:endnote>
  <w:endnote w:type="continuationSeparator" w:id="0">
    <w:p w14:paraId="34E2DBD2" w14:textId="77777777" w:rsidR="003D3648" w:rsidRDefault="003D3648"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D04E5" w14:paraId="7620DFD8" w14:textId="77777777" w:rsidTr="005D636E">
      <w:tc>
        <w:tcPr>
          <w:tcW w:w="1361" w:type="dxa"/>
          <w:tcMar>
            <w:left w:w="0" w:type="dxa"/>
            <w:right w:w="0" w:type="dxa"/>
          </w:tcMar>
          <w:vAlign w:val="bottom"/>
        </w:tcPr>
        <w:p w14:paraId="28A55569" w14:textId="700EB774" w:rsidR="00AD04E5" w:rsidRPr="00B8518B" w:rsidRDefault="00AD04E5"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9152C5">
            <w:rPr>
              <w:rStyle w:val="slostrnky1"/>
              <w:noProof/>
            </w:rPr>
            <w:t>34</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9152C5">
            <w:rPr>
              <w:rStyle w:val="slostrnky1"/>
              <w:noProof/>
            </w:rPr>
            <w:t>51</w:t>
          </w:r>
          <w:r w:rsidRPr="00B8518B">
            <w:rPr>
              <w:rStyle w:val="slostrnky1"/>
            </w:rPr>
            <w:fldChar w:fldCharType="end"/>
          </w:r>
        </w:p>
      </w:tc>
      <w:tc>
        <w:tcPr>
          <w:tcW w:w="3458" w:type="dxa"/>
          <w:shd w:val="clear" w:color="auto" w:fill="auto"/>
          <w:tcMar>
            <w:left w:w="0" w:type="dxa"/>
            <w:right w:w="0" w:type="dxa"/>
          </w:tcMar>
        </w:tcPr>
        <w:p w14:paraId="69CA59E9" w14:textId="77777777" w:rsidR="00AD04E5" w:rsidRDefault="00AD04E5" w:rsidP="005D636E">
          <w:pPr>
            <w:pStyle w:val="Zpat"/>
          </w:pPr>
        </w:p>
      </w:tc>
      <w:tc>
        <w:tcPr>
          <w:tcW w:w="2835" w:type="dxa"/>
          <w:shd w:val="clear" w:color="auto" w:fill="auto"/>
          <w:tcMar>
            <w:left w:w="0" w:type="dxa"/>
            <w:right w:w="0" w:type="dxa"/>
          </w:tcMar>
        </w:tcPr>
        <w:p w14:paraId="12E82566" w14:textId="77777777" w:rsidR="00AD04E5" w:rsidRDefault="00AD04E5" w:rsidP="005D636E">
          <w:pPr>
            <w:pStyle w:val="Zpat"/>
          </w:pPr>
        </w:p>
      </w:tc>
      <w:tc>
        <w:tcPr>
          <w:tcW w:w="2921" w:type="dxa"/>
        </w:tcPr>
        <w:p w14:paraId="6EEF8727" w14:textId="77777777" w:rsidR="00AD04E5" w:rsidRDefault="00AD04E5" w:rsidP="005D636E">
          <w:pPr>
            <w:pStyle w:val="Zpat"/>
          </w:pPr>
        </w:p>
      </w:tc>
    </w:tr>
  </w:tbl>
  <w:p w14:paraId="66386B43" w14:textId="77777777" w:rsidR="00AD04E5" w:rsidRPr="00B8518B" w:rsidRDefault="00AD04E5" w:rsidP="005D636E">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B115A5E" wp14:editId="13C4AC0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9364B7F"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B086753" wp14:editId="0C70D2B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615EDD4"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
      <w:gridCol w:w="6"/>
      <w:gridCol w:w="176"/>
    </w:tblGrid>
    <w:tr w:rsidR="00AD04E5" w14:paraId="3B6A0AD6" w14:textId="77777777" w:rsidTr="005D636E">
      <w:tc>
        <w:tcPr>
          <w:tcW w:w="1361" w:type="dxa"/>
          <w:tcMar>
            <w:left w:w="0" w:type="dxa"/>
            <w:right w:w="0" w:type="dxa"/>
          </w:tcMar>
          <w:vAlign w:val="bottom"/>
        </w:tcPr>
        <w:tbl>
          <w:tblPr>
            <w:tblStyle w:val="Mkatabulky"/>
            <w:tblW w:w="10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AD04E5" w14:paraId="7D806537" w14:textId="77777777" w:rsidTr="00334C8D">
            <w:trPr>
              <w:trHeight w:val="678"/>
            </w:trPr>
            <w:tc>
              <w:tcPr>
                <w:tcW w:w="1361" w:type="dxa"/>
                <w:tcMar>
                  <w:left w:w="0" w:type="dxa"/>
                  <w:right w:w="0" w:type="dxa"/>
                </w:tcMar>
                <w:vAlign w:val="bottom"/>
              </w:tcPr>
              <w:p w14:paraId="098C40C4" w14:textId="033F230D" w:rsidR="00AD04E5" w:rsidRPr="00334C8D" w:rsidRDefault="00AD04E5" w:rsidP="00334C8D">
                <w:pPr>
                  <w:pStyle w:val="Zpat"/>
                  <w:tabs>
                    <w:tab w:val="clear" w:pos="4536"/>
                    <w:tab w:val="center" w:pos="1359"/>
                  </w:tabs>
                  <w:spacing w:before="0"/>
                  <w:ind w:left="0"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sidR="009152C5">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sidR="009152C5">
                  <w:rPr>
                    <w:rStyle w:val="slostrnky"/>
                    <w:b/>
                    <w:noProof/>
                    <w:color w:val="FF5200"/>
                    <w:sz w:val="14"/>
                    <w:szCs w:val="14"/>
                  </w:rPr>
                  <w:t>51</w:t>
                </w:r>
                <w:r w:rsidRPr="00334C8D">
                  <w:rPr>
                    <w:rStyle w:val="slostrnky"/>
                    <w:b/>
                    <w:color w:val="FF5200"/>
                    <w:sz w:val="14"/>
                    <w:szCs w:val="14"/>
                  </w:rPr>
                  <w:fldChar w:fldCharType="end"/>
                </w:r>
              </w:p>
            </w:tc>
            <w:tc>
              <w:tcPr>
                <w:tcW w:w="3402" w:type="dxa"/>
                <w:shd w:val="clear" w:color="auto" w:fill="auto"/>
                <w:tcMar>
                  <w:left w:w="0" w:type="dxa"/>
                  <w:right w:w="0" w:type="dxa"/>
                </w:tcMar>
              </w:tcPr>
              <w:p w14:paraId="649D58F9" w14:textId="77777777" w:rsidR="00AD04E5" w:rsidRPr="00334C8D" w:rsidRDefault="00AD04E5" w:rsidP="00334C8D">
                <w:pPr>
                  <w:pStyle w:val="Zpat"/>
                  <w:spacing w:before="0"/>
                  <w:ind w:left="0"/>
                  <w:rPr>
                    <w:sz w:val="12"/>
                    <w:szCs w:val="12"/>
                  </w:rPr>
                </w:pPr>
                <w:r w:rsidRPr="00334C8D">
                  <w:rPr>
                    <w:sz w:val="12"/>
                    <w:szCs w:val="12"/>
                  </w:rPr>
                  <w:t>Správa železnic, státní organizace</w:t>
                </w:r>
              </w:p>
              <w:p w14:paraId="036B2406" w14:textId="77777777" w:rsidR="00AD04E5" w:rsidRPr="00334C8D" w:rsidRDefault="00AD04E5" w:rsidP="00334C8D">
                <w:pPr>
                  <w:pStyle w:val="Zpat"/>
                  <w:tabs>
                    <w:tab w:val="clear" w:pos="4536"/>
                    <w:tab w:val="center" w:pos="3402"/>
                  </w:tabs>
                  <w:spacing w:before="0"/>
                  <w:ind w:left="0"/>
                  <w:rPr>
                    <w:sz w:val="12"/>
                    <w:szCs w:val="12"/>
                  </w:rPr>
                </w:pPr>
                <w:r w:rsidRPr="00334C8D">
                  <w:rPr>
                    <w:sz w:val="12"/>
                    <w:szCs w:val="12"/>
                  </w:rPr>
                  <w:t>zapsána v obchodním rejstříku vedeném Městským</w:t>
                </w:r>
              </w:p>
              <w:p w14:paraId="4051AC4F" w14:textId="77777777" w:rsidR="00AD04E5" w:rsidRPr="00334C8D" w:rsidRDefault="00AD04E5" w:rsidP="00334C8D">
                <w:pPr>
                  <w:pStyle w:val="Zpat"/>
                  <w:tabs>
                    <w:tab w:val="clear" w:pos="4536"/>
                    <w:tab w:val="center" w:pos="3402"/>
                  </w:tabs>
                  <w:spacing w:before="0"/>
                  <w:ind w:left="0"/>
                  <w:rPr>
                    <w:sz w:val="12"/>
                    <w:szCs w:val="12"/>
                  </w:rPr>
                </w:pPr>
                <w:r w:rsidRPr="00334C8D">
                  <w:rPr>
                    <w:sz w:val="12"/>
                    <w:szCs w:val="12"/>
                  </w:rPr>
                  <w:t>soudem v Praze, spisová značka A 48384</w:t>
                </w:r>
              </w:p>
            </w:tc>
            <w:tc>
              <w:tcPr>
                <w:tcW w:w="2977" w:type="dxa"/>
                <w:shd w:val="clear" w:color="auto" w:fill="auto"/>
                <w:tcMar>
                  <w:left w:w="0" w:type="dxa"/>
                  <w:right w:w="0" w:type="dxa"/>
                </w:tcMar>
              </w:tcPr>
              <w:p w14:paraId="184C1A09" w14:textId="77777777" w:rsidR="00AD04E5" w:rsidRPr="00334C8D" w:rsidRDefault="00AD04E5" w:rsidP="00334C8D">
                <w:pPr>
                  <w:pStyle w:val="Zpat"/>
                  <w:spacing w:before="0"/>
                  <w:ind w:left="0" w:right="-3487"/>
                  <w:rPr>
                    <w:sz w:val="12"/>
                    <w:szCs w:val="12"/>
                  </w:rPr>
                </w:pPr>
                <w:r w:rsidRPr="00334C8D">
                  <w:rPr>
                    <w:sz w:val="12"/>
                    <w:szCs w:val="12"/>
                  </w:rPr>
                  <w:t>Sídlo: Dlážděná 1003/7, 110 00 Praha 1</w:t>
                </w:r>
              </w:p>
              <w:p w14:paraId="3A8F7BC0" w14:textId="77777777" w:rsidR="00AD04E5" w:rsidRPr="00334C8D" w:rsidRDefault="00AD04E5" w:rsidP="00334C8D">
                <w:pPr>
                  <w:pStyle w:val="Zpat"/>
                  <w:spacing w:before="0"/>
                  <w:ind w:left="0"/>
                  <w:rPr>
                    <w:sz w:val="12"/>
                    <w:szCs w:val="12"/>
                  </w:rPr>
                </w:pPr>
                <w:r w:rsidRPr="00334C8D">
                  <w:rPr>
                    <w:sz w:val="12"/>
                    <w:szCs w:val="12"/>
                  </w:rPr>
                  <w:t>IČ: 709 94 234 DIČ: CZ 709 94 234</w:t>
                </w:r>
              </w:p>
              <w:p w14:paraId="2D8B3C3C" w14:textId="4C266FD7" w:rsidR="00AD04E5" w:rsidRPr="00334C8D" w:rsidRDefault="00AD04E5" w:rsidP="00334C8D">
                <w:pPr>
                  <w:pStyle w:val="Zpat"/>
                  <w:spacing w:before="0"/>
                  <w:ind w:left="0" w:right="-3487"/>
                  <w:rPr>
                    <w:sz w:val="12"/>
                    <w:szCs w:val="12"/>
                  </w:rPr>
                </w:pPr>
                <w:r w:rsidRPr="00334C8D">
                  <w:rPr>
                    <w:sz w:val="12"/>
                    <w:szCs w:val="12"/>
                  </w:rPr>
                  <w:t>www.</w:t>
                </w:r>
                <w:r>
                  <w:rPr>
                    <w:sz w:val="12"/>
                    <w:szCs w:val="12"/>
                  </w:rPr>
                  <w:t>spravazeleznic</w:t>
                </w:r>
                <w:r w:rsidRPr="00334C8D">
                  <w:rPr>
                    <w:sz w:val="12"/>
                    <w:szCs w:val="12"/>
                  </w:rPr>
                  <w:t>.cz</w:t>
                </w:r>
              </w:p>
            </w:tc>
            <w:tc>
              <w:tcPr>
                <w:tcW w:w="2921" w:type="dxa"/>
              </w:tcPr>
              <w:p w14:paraId="51928836" w14:textId="77777777" w:rsidR="00AD04E5" w:rsidRDefault="00AD04E5" w:rsidP="00334C8D">
                <w:pPr>
                  <w:pStyle w:val="Zpat"/>
                  <w:spacing w:before="0"/>
                </w:pPr>
              </w:p>
            </w:tc>
          </w:tr>
        </w:tbl>
        <w:p w14:paraId="41B7FADF" w14:textId="77777777" w:rsidR="00AD04E5" w:rsidRPr="00B8518B" w:rsidRDefault="00AD04E5" w:rsidP="005D636E">
          <w:pPr>
            <w:pStyle w:val="Zpat"/>
            <w:rPr>
              <w:rStyle w:val="slostrnky1"/>
            </w:rPr>
          </w:pPr>
        </w:p>
      </w:tc>
      <w:tc>
        <w:tcPr>
          <w:tcW w:w="3458" w:type="dxa"/>
          <w:shd w:val="clear" w:color="auto" w:fill="auto"/>
          <w:tcMar>
            <w:left w:w="0" w:type="dxa"/>
            <w:right w:w="0" w:type="dxa"/>
          </w:tcMar>
        </w:tcPr>
        <w:p w14:paraId="4A201BA5" w14:textId="77777777" w:rsidR="00AD04E5" w:rsidRDefault="00AD04E5" w:rsidP="005D636E">
          <w:pPr>
            <w:pStyle w:val="Zpat"/>
          </w:pPr>
        </w:p>
      </w:tc>
      <w:tc>
        <w:tcPr>
          <w:tcW w:w="2835" w:type="dxa"/>
          <w:shd w:val="clear" w:color="auto" w:fill="auto"/>
          <w:tcMar>
            <w:left w:w="0" w:type="dxa"/>
            <w:right w:w="0" w:type="dxa"/>
          </w:tcMar>
        </w:tcPr>
        <w:p w14:paraId="4CD17297" w14:textId="77777777" w:rsidR="00AD04E5" w:rsidRDefault="00AD04E5" w:rsidP="005D636E">
          <w:pPr>
            <w:pStyle w:val="Zpat"/>
          </w:pPr>
        </w:p>
      </w:tc>
      <w:tc>
        <w:tcPr>
          <w:tcW w:w="2921" w:type="dxa"/>
        </w:tcPr>
        <w:p w14:paraId="1A25E90B" w14:textId="77777777" w:rsidR="00AD04E5" w:rsidRDefault="00AD04E5" w:rsidP="005D636E">
          <w:pPr>
            <w:pStyle w:val="Zpat"/>
          </w:pPr>
        </w:p>
      </w:tc>
    </w:tr>
  </w:tbl>
  <w:p w14:paraId="6E2E844A" w14:textId="77777777" w:rsidR="00AD04E5" w:rsidRPr="00B8518B" w:rsidRDefault="00AD04E5" w:rsidP="005D636E">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6FD7CE02" wp14:editId="4507125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75B2635"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336" behindDoc="1" locked="1" layoutInCell="1" allowOverlap="1" wp14:anchorId="3B5892DD" wp14:editId="500705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8FAEC0A" id="Straight Connector 10"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0995EED7" w14:textId="77777777" w:rsidR="00AD04E5" w:rsidRPr="00460660" w:rsidRDefault="00AD04E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FD321" w14:textId="77777777" w:rsidR="003D3648" w:rsidRDefault="003D3648" w:rsidP="005D636E">
      <w:pPr>
        <w:spacing w:after="0" w:line="240" w:lineRule="auto"/>
      </w:pPr>
      <w:r>
        <w:separator/>
      </w:r>
    </w:p>
  </w:footnote>
  <w:footnote w:type="continuationSeparator" w:id="0">
    <w:p w14:paraId="60E2C491" w14:textId="77777777" w:rsidR="003D3648" w:rsidRDefault="003D3648" w:rsidP="005D636E">
      <w:pPr>
        <w:spacing w:after="0" w:line="240" w:lineRule="auto"/>
      </w:pPr>
      <w:r>
        <w:continuationSeparator/>
      </w:r>
    </w:p>
  </w:footnote>
  <w:footnote w:id="1">
    <w:p w14:paraId="2A4FC3B5" w14:textId="598F2889" w:rsidR="00AD04E5" w:rsidRDefault="00AD04E5" w:rsidP="008B333C">
      <w:pPr>
        <w:pStyle w:val="Textpoznpodarou"/>
      </w:pPr>
      <w:r>
        <w:rPr>
          <w:rStyle w:val="Znakapoznpodarou"/>
        </w:rPr>
        <w:footnoteRef/>
      </w:r>
      <w:r>
        <w:t xml:space="preserve"> </w:t>
      </w:r>
      <w:r w:rsidRPr="00844391">
        <w:rPr>
          <w:sz w:val="14"/>
          <w:szCs w:val="14"/>
        </w:rPr>
        <w:t>Zejm. Nařízení Rady (EU) 2022/576 ze dne 8. dubna 2022, kterým se mění nařízení (EU) č. 833/2014 o omezujících opatřeních vzhledem k činnostem Ruska destabilizujícím situaci na Ukrajině</w:t>
      </w:r>
      <w:r>
        <w:rPr>
          <w:sz w:val="14"/>
          <w:szCs w:val="14"/>
        </w:rPr>
        <w:t>.</w:t>
      </w:r>
    </w:p>
  </w:footnote>
  <w:footnote w:id="2">
    <w:p w14:paraId="5113B312" w14:textId="77777777" w:rsidR="00AD04E5" w:rsidRDefault="00AD04E5" w:rsidP="008B333C">
      <w:pPr>
        <w:pStyle w:val="Textpoznpodarou"/>
      </w:pPr>
      <w:r>
        <w:rPr>
          <w:rStyle w:val="Znakapoznpodarou"/>
        </w:rPr>
        <w:footnoteRef/>
      </w:r>
      <w:r>
        <w:t xml:space="preserve"> </w:t>
      </w:r>
      <w:r w:rsidRPr="00844391">
        <w:rPr>
          <w:sz w:val="14"/>
          <w:szCs w:val="14"/>
        </w:rPr>
        <w:t xml:space="preserve">Zejm, Prováděcí nařízení Rady (EU) 2022/581 ze dne 8. dubna 2022, kterým se provádí </w:t>
      </w:r>
      <w:hyperlink r:id="rId1" w:history="1">
        <w:r w:rsidRPr="00844391">
          <w:rPr>
            <w:sz w:val="14"/>
            <w:szCs w:val="14"/>
          </w:rPr>
          <w:t>nařízení (EU) č. 269/2014</w:t>
        </w:r>
      </w:hyperlink>
      <w:r w:rsidRPr="00844391">
        <w:rPr>
          <w:sz w:val="14"/>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r>
        <w:rPr>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04E5" w14:paraId="1198341F" w14:textId="77777777" w:rsidTr="006C5E1A">
      <w:trPr>
        <w:trHeight w:hRule="exact" w:val="1335"/>
      </w:trPr>
      <w:tc>
        <w:tcPr>
          <w:tcW w:w="1361" w:type="dxa"/>
          <w:tcMar>
            <w:top w:w="57" w:type="dxa"/>
            <w:left w:w="0" w:type="dxa"/>
            <w:right w:w="0" w:type="dxa"/>
          </w:tcMar>
        </w:tcPr>
        <w:p w14:paraId="609A2E66" w14:textId="77777777" w:rsidR="00AD04E5" w:rsidRPr="00B8518B" w:rsidRDefault="00AD04E5" w:rsidP="005D636E">
          <w:pPr>
            <w:pStyle w:val="Zpat"/>
            <w:rPr>
              <w:rStyle w:val="slostrnky1"/>
            </w:rPr>
          </w:pPr>
        </w:p>
      </w:tc>
      <w:tc>
        <w:tcPr>
          <w:tcW w:w="3458" w:type="dxa"/>
          <w:shd w:val="clear" w:color="auto" w:fill="auto"/>
          <w:tcMar>
            <w:top w:w="57" w:type="dxa"/>
            <w:left w:w="0" w:type="dxa"/>
            <w:right w:w="0" w:type="dxa"/>
          </w:tcMar>
        </w:tcPr>
        <w:p w14:paraId="15F2E230" w14:textId="77777777" w:rsidR="00AD04E5" w:rsidRDefault="00AD04E5" w:rsidP="006C5E1A">
          <w:pPr>
            <w:pStyle w:val="Zpat"/>
            <w:ind w:left="0"/>
          </w:pPr>
        </w:p>
      </w:tc>
      <w:tc>
        <w:tcPr>
          <w:tcW w:w="5698" w:type="dxa"/>
          <w:shd w:val="clear" w:color="auto" w:fill="auto"/>
          <w:tcMar>
            <w:top w:w="57" w:type="dxa"/>
            <w:left w:w="0" w:type="dxa"/>
            <w:right w:w="0" w:type="dxa"/>
          </w:tcMar>
        </w:tcPr>
        <w:p w14:paraId="21DC0AD4" w14:textId="75966B3F" w:rsidR="00AD04E5" w:rsidRPr="00D6163D" w:rsidRDefault="00AD04E5" w:rsidP="006C5E1A">
          <w:pPr>
            <w:pStyle w:val="Druhdokumentu"/>
            <w:jc w:val="left"/>
          </w:pPr>
        </w:p>
      </w:tc>
    </w:tr>
  </w:tbl>
  <w:p w14:paraId="17143938" w14:textId="77777777" w:rsidR="00AD04E5" w:rsidRPr="00D6163D" w:rsidRDefault="00AD04E5">
    <w:pPr>
      <w:pStyle w:val="Zhlav1"/>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10517"/>
      <w:gridCol w:w="10517"/>
    </w:tblGrid>
    <w:tr w:rsidR="00AD04E5" w14:paraId="4430C53D" w14:textId="77777777" w:rsidTr="005D636E">
      <w:trPr>
        <w:trHeight w:hRule="exact" w:val="936"/>
      </w:trPr>
      <w:tc>
        <w:tcPr>
          <w:tcW w:w="1361"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04E5" w:rsidRPr="006E7A39" w14:paraId="2FF2FCA2" w14:textId="77777777" w:rsidTr="00D41F04">
            <w:trPr>
              <w:trHeight w:hRule="exact" w:val="936"/>
            </w:trPr>
            <w:tc>
              <w:tcPr>
                <w:tcW w:w="1361" w:type="dxa"/>
                <w:tcMar>
                  <w:left w:w="0" w:type="dxa"/>
                  <w:right w:w="0" w:type="dxa"/>
                </w:tcMar>
              </w:tcPr>
              <w:p w14:paraId="16C10ACD" w14:textId="77777777" w:rsidR="00AD04E5" w:rsidRPr="006E7A39" w:rsidRDefault="00AD04E5" w:rsidP="00D41F04">
                <w:pPr>
                  <w:pStyle w:val="Zpat"/>
                  <w:rPr>
                    <w:rStyle w:val="slostrnky"/>
                  </w:rPr>
                </w:pPr>
                <w:r w:rsidRPr="006E7A39">
                  <w:rPr>
                    <w:noProof/>
                    <w:lang w:eastAsia="cs-CZ"/>
                  </w:rPr>
                  <w:drawing>
                    <wp:anchor distT="0" distB="0" distL="114300" distR="114300" simplePos="0" relativeHeight="251665408" behindDoc="0" locked="1" layoutInCell="1" allowOverlap="1" wp14:anchorId="5F51729A" wp14:editId="52A664E5">
                      <wp:simplePos x="0" y="0"/>
                      <wp:positionH relativeFrom="page">
                        <wp:posOffset>-2540</wp:posOffset>
                      </wp:positionH>
                      <wp:positionV relativeFrom="page">
                        <wp:posOffset>-198120</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6C807CF" w14:textId="77777777" w:rsidR="00AD04E5" w:rsidRPr="006E7A39" w:rsidRDefault="00AD04E5" w:rsidP="00D41F04">
                <w:pPr>
                  <w:pStyle w:val="Zpat"/>
                </w:pPr>
              </w:p>
            </w:tc>
            <w:tc>
              <w:tcPr>
                <w:tcW w:w="5698" w:type="dxa"/>
                <w:shd w:val="clear" w:color="auto" w:fill="auto"/>
                <w:tcMar>
                  <w:left w:w="0" w:type="dxa"/>
                  <w:right w:w="0" w:type="dxa"/>
                </w:tcMar>
              </w:tcPr>
              <w:p w14:paraId="42E03F8E" w14:textId="77777777" w:rsidR="00AD04E5" w:rsidRPr="006E7A39" w:rsidRDefault="00AD04E5" w:rsidP="00D41F04">
                <w:pPr>
                  <w:pStyle w:val="Druhdokumentu"/>
                </w:pPr>
              </w:p>
            </w:tc>
          </w:tr>
          <w:tr w:rsidR="00AD04E5" w:rsidRPr="006E7A39" w14:paraId="574B484F" w14:textId="77777777" w:rsidTr="00D41F04">
            <w:trPr>
              <w:trHeight w:hRule="exact" w:val="452"/>
            </w:trPr>
            <w:tc>
              <w:tcPr>
                <w:tcW w:w="1361" w:type="dxa"/>
                <w:tcMar>
                  <w:left w:w="0" w:type="dxa"/>
                  <w:right w:w="0" w:type="dxa"/>
                </w:tcMar>
              </w:tcPr>
              <w:p w14:paraId="17D2A8B9" w14:textId="77777777" w:rsidR="00AD04E5" w:rsidRPr="006E7A39" w:rsidRDefault="00AD04E5" w:rsidP="00D41F04">
                <w:pPr>
                  <w:pStyle w:val="Zpat"/>
                  <w:rPr>
                    <w:rStyle w:val="slostrnky"/>
                  </w:rPr>
                </w:pPr>
              </w:p>
            </w:tc>
            <w:tc>
              <w:tcPr>
                <w:tcW w:w="3458" w:type="dxa"/>
                <w:shd w:val="clear" w:color="auto" w:fill="auto"/>
                <w:tcMar>
                  <w:left w:w="0" w:type="dxa"/>
                  <w:right w:w="0" w:type="dxa"/>
                </w:tcMar>
              </w:tcPr>
              <w:p w14:paraId="079F7AD5" w14:textId="77777777" w:rsidR="00AD04E5" w:rsidRPr="006E7A39" w:rsidRDefault="00AD04E5" w:rsidP="00D41F04">
                <w:pPr>
                  <w:pStyle w:val="Zpat"/>
                </w:pPr>
              </w:p>
            </w:tc>
            <w:tc>
              <w:tcPr>
                <w:tcW w:w="5698" w:type="dxa"/>
                <w:shd w:val="clear" w:color="auto" w:fill="auto"/>
                <w:tcMar>
                  <w:left w:w="0" w:type="dxa"/>
                  <w:right w:w="0" w:type="dxa"/>
                </w:tcMar>
              </w:tcPr>
              <w:p w14:paraId="0C37E4A5" w14:textId="77777777" w:rsidR="00AD04E5" w:rsidRPr="006E7A39" w:rsidRDefault="00AD04E5" w:rsidP="00D41F04">
                <w:pPr>
                  <w:pStyle w:val="Druhdokumentu"/>
                  <w:rPr>
                    <w:noProof/>
                  </w:rPr>
                </w:pPr>
              </w:p>
            </w:tc>
          </w:tr>
        </w:tbl>
        <w:p w14:paraId="7E21EBA4" w14:textId="77777777" w:rsidR="00AD04E5" w:rsidRPr="006E7A39" w:rsidRDefault="00AD04E5" w:rsidP="00D41F04">
          <w:pPr>
            <w:pStyle w:val="Zhlav"/>
            <w:rPr>
              <w:sz w:val="8"/>
              <w:szCs w:val="8"/>
            </w:rPr>
          </w:pPr>
        </w:p>
      </w:tc>
      <w:tc>
        <w:tcPr>
          <w:tcW w:w="345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04E5" w:rsidRPr="006E7A39" w14:paraId="06D56E4C" w14:textId="77777777" w:rsidTr="00D41F04">
            <w:trPr>
              <w:trHeight w:hRule="exact" w:val="936"/>
            </w:trPr>
            <w:tc>
              <w:tcPr>
                <w:tcW w:w="1361" w:type="dxa"/>
                <w:tcMar>
                  <w:left w:w="0" w:type="dxa"/>
                  <w:right w:w="0" w:type="dxa"/>
                </w:tcMar>
              </w:tcPr>
              <w:p w14:paraId="7659F6D3" w14:textId="77777777" w:rsidR="00AD04E5" w:rsidRPr="006E7A39" w:rsidRDefault="00AD04E5" w:rsidP="00D41F04">
                <w:pPr>
                  <w:pStyle w:val="Zpat"/>
                  <w:rPr>
                    <w:rStyle w:val="slostrnky"/>
                  </w:rPr>
                </w:pPr>
              </w:p>
            </w:tc>
            <w:tc>
              <w:tcPr>
                <w:tcW w:w="3458" w:type="dxa"/>
                <w:shd w:val="clear" w:color="auto" w:fill="auto"/>
                <w:tcMar>
                  <w:left w:w="0" w:type="dxa"/>
                  <w:right w:w="0" w:type="dxa"/>
                </w:tcMar>
              </w:tcPr>
              <w:p w14:paraId="745EED6B" w14:textId="77777777" w:rsidR="00AD04E5" w:rsidRPr="006E7A39" w:rsidRDefault="00AD04E5" w:rsidP="00D41F04">
                <w:pPr>
                  <w:pStyle w:val="Zpat"/>
                </w:pPr>
              </w:p>
            </w:tc>
            <w:tc>
              <w:tcPr>
                <w:tcW w:w="5698" w:type="dxa"/>
                <w:shd w:val="clear" w:color="auto" w:fill="auto"/>
                <w:tcMar>
                  <w:left w:w="0" w:type="dxa"/>
                  <w:right w:w="0" w:type="dxa"/>
                </w:tcMar>
              </w:tcPr>
              <w:p w14:paraId="78C709F1" w14:textId="77777777" w:rsidR="00AD04E5" w:rsidRPr="006E7A39" w:rsidRDefault="00AD04E5" w:rsidP="00D41F04">
                <w:pPr>
                  <w:pStyle w:val="Druhdokumentu"/>
                </w:pPr>
              </w:p>
            </w:tc>
          </w:tr>
          <w:tr w:rsidR="00AD04E5" w:rsidRPr="006E7A39" w14:paraId="5FF3744A" w14:textId="77777777" w:rsidTr="00D41F04">
            <w:trPr>
              <w:trHeight w:hRule="exact" w:val="452"/>
            </w:trPr>
            <w:tc>
              <w:tcPr>
                <w:tcW w:w="1361" w:type="dxa"/>
                <w:tcMar>
                  <w:left w:w="0" w:type="dxa"/>
                  <w:right w:w="0" w:type="dxa"/>
                </w:tcMar>
              </w:tcPr>
              <w:p w14:paraId="44F503F2" w14:textId="77777777" w:rsidR="00AD04E5" w:rsidRPr="006E7A39" w:rsidRDefault="00AD04E5" w:rsidP="00D41F04">
                <w:pPr>
                  <w:pStyle w:val="Zpat"/>
                  <w:rPr>
                    <w:rStyle w:val="slostrnky"/>
                  </w:rPr>
                </w:pPr>
              </w:p>
            </w:tc>
            <w:tc>
              <w:tcPr>
                <w:tcW w:w="3458" w:type="dxa"/>
                <w:shd w:val="clear" w:color="auto" w:fill="auto"/>
                <w:tcMar>
                  <w:left w:w="0" w:type="dxa"/>
                  <w:right w:w="0" w:type="dxa"/>
                </w:tcMar>
              </w:tcPr>
              <w:p w14:paraId="06A52672" w14:textId="77777777" w:rsidR="00AD04E5" w:rsidRPr="006E7A39" w:rsidRDefault="00AD04E5" w:rsidP="00D41F04">
                <w:pPr>
                  <w:pStyle w:val="Zpat"/>
                </w:pPr>
              </w:p>
            </w:tc>
            <w:tc>
              <w:tcPr>
                <w:tcW w:w="5698" w:type="dxa"/>
                <w:shd w:val="clear" w:color="auto" w:fill="auto"/>
                <w:tcMar>
                  <w:left w:w="0" w:type="dxa"/>
                  <w:right w:w="0" w:type="dxa"/>
                </w:tcMar>
              </w:tcPr>
              <w:p w14:paraId="08C09A7D" w14:textId="77777777" w:rsidR="00AD04E5" w:rsidRPr="006E7A39" w:rsidRDefault="00AD04E5" w:rsidP="00D41F04">
                <w:pPr>
                  <w:pStyle w:val="Druhdokumentu"/>
                  <w:rPr>
                    <w:noProof/>
                  </w:rPr>
                </w:pPr>
              </w:p>
            </w:tc>
          </w:tr>
        </w:tbl>
        <w:p w14:paraId="19C134A5" w14:textId="77777777" w:rsidR="00AD04E5" w:rsidRPr="006E7A39" w:rsidRDefault="00AD04E5" w:rsidP="00D41F04">
          <w:pPr>
            <w:pStyle w:val="Zhlav"/>
            <w:rPr>
              <w:sz w:val="8"/>
              <w:szCs w:val="8"/>
            </w:rPr>
          </w:pPr>
        </w:p>
      </w:tc>
      <w:tc>
        <w:tcPr>
          <w:tcW w:w="569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04E5" w:rsidRPr="006E7A39" w14:paraId="29930BED" w14:textId="77777777" w:rsidTr="00D41F04">
            <w:trPr>
              <w:trHeight w:hRule="exact" w:val="936"/>
            </w:trPr>
            <w:tc>
              <w:tcPr>
                <w:tcW w:w="1361" w:type="dxa"/>
                <w:tcMar>
                  <w:left w:w="0" w:type="dxa"/>
                  <w:right w:w="0" w:type="dxa"/>
                </w:tcMar>
              </w:tcPr>
              <w:p w14:paraId="240D57CA" w14:textId="77777777" w:rsidR="00AD04E5" w:rsidRPr="006E7A39" w:rsidRDefault="00AD04E5" w:rsidP="00D41F04">
                <w:pPr>
                  <w:pStyle w:val="Zpat"/>
                  <w:rPr>
                    <w:rStyle w:val="slostrnky"/>
                  </w:rPr>
                </w:pPr>
                <w:r w:rsidRPr="006E7A39">
                  <w:rPr>
                    <w:noProof/>
                    <w:lang w:eastAsia="cs-CZ"/>
                  </w:rPr>
                  <w:drawing>
                    <wp:anchor distT="0" distB="0" distL="114300" distR="114300" simplePos="0" relativeHeight="251667456" behindDoc="0" locked="1" layoutInCell="1" allowOverlap="1" wp14:anchorId="5479950F" wp14:editId="5758418E">
                      <wp:simplePos x="0" y="0"/>
                      <wp:positionH relativeFrom="page">
                        <wp:posOffset>-2540</wp:posOffset>
                      </wp:positionH>
                      <wp:positionV relativeFrom="page">
                        <wp:posOffset>-198120</wp:posOffset>
                      </wp:positionV>
                      <wp:extent cx="1727835" cy="640715"/>
                      <wp:effectExtent l="0" t="0" r="5715" b="6985"/>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EED9C8D" w14:textId="77777777" w:rsidR="00AD04E5" w:rsidRPr="006E7A39" w:rsidRDefault="00AD04E5" w:rsidP="00D41F04">
                <w:pPr>
                  <w:pStyle w:val="Zpat"/>
                </w:pPr>
              </w:p>
            </w:tc>
            <w:tc>
              <w:tcPr>
                <w:tcW w:w="5698" w:type="dxa"/>
                <w:shd w:val="clear" w:color="auto" w:fill="auto"/>
                <w:tcMar>
                  <w:left w:w="0" w:type="dxa"/>
                  <w:right w:w="0" w:type="dxa"/>
                </w:tcMar>
              </w:tcPr>
              <w:p w14:paraId="6C9BA197" w14:textId="77777777" w:rsidR="00AD04E5" w:rsidRPr="006E7A39" w:rsidRDefault="00AD04E5" w:rsidP="00D41F04">
                <w:pPr>
                  <w:pStyle w:val="Druhdokumentu"/>
                </w:pPr>
              </w:p>
            </w:tc>
          </w:tr>
          <w:tr w:rsidR="00AD04E5" w:rsidRPr="006E7A39" w14:paraId="33289ADA" w14:textId="77777777" w:rsidTr="00D41F04">
            <w:trPr>
              <w:trHeight w:hRule="exact" w:val="452"/>
            </w:trPr>
            <w:tc>
              <w:tcPr>
                <w:tcW w:w="1361" w:type="dxa"/>
                <w:tcMar>
                  <w:left w:w="0" w:type="dxa"/>
                  <w:right w:w="0" w:type="dxa"/>
                </w:tcMar>
              </w:tcPr>
              <w:p w14:paraId="093D567F" w14:textId="77777777" w:rsidR="00AD04E5" w:rsidRPr="006E7A39" w:rsidRDefault="00AD04E5" w:rsidP="00D41F04">
                <w:pPr>
                  <w:pStyle w:val="Zpat"/>
                  <w:rPr>
                    <w:rStyle w:val="slostrnky"/>
                  </w:rPr>
                </w:pPr>
              </w:p>
            </w:tc>
            <w:tc>
              <w:tcPr>
                <w:tcW w:w="3458" w:type="dxa"/>
                <w:shd w:val="clear" w:color="auto" w:fill="auto"/>
                <w:tcMar>
                  <w:left w:w="0" w:type="dxa"/>
                  <w:right w:w="0" w:type="dxa"/>
                </w:tcMar>
              </w:tcPr>
              <w:p w14:paraId="112BFFFC" w14:textId="77777777" w:rsidR="00AD04E5" w:rsidRPr="006E7A39" w:rsidRDefault="00AD04E5" w:rsidP="00D41F04">
                <w:pPr>
                  <w:pStyle w:val="Zpat"/>
                </w:pPr>
              </w:p>
            </w:tc>
            <w:tc>
              <w:tcPr>
                <w:tcW w:w="5698" w:type="dxa"/>
                <w:shd w:val="clear" w:color="auto" w:fill="auto"/>
                <w:tcMar>
                  <w:left w:w="0" w:type="dxa"/>
                  <w:right w:w="0" w:type="dxa"/>
                </w:tcMar>
              </w:tcPr>
              <w:p w14:paraId="600822B6" w14:textId="77777777" w:rsidR="00AD04E5" w:rsidRPr="006E7A39" w:rsidRDefault="00AD04E5" w:rsidP="00D41F04">
                <w:pPr>
                  <w:pStyle w:val="Druhdokumentu"/>
                  <w:rPr>
                    <w:noProof/>
                  </w:rPr>
                </w:pPr>
              </w:p>
            </w:tc>
          </w:tr>
        </w:tbl>
        <w:p w14:paraId="37C964E7" w14:textId="77777777" w:rsidR="00AD04E5" w:rsidRPr="006E7A39" w:rsidRDefault="00AD04E5" w:rsidP="00D41F04">
          <w:pPr>
            <w:pStyle w:val="Zhlav"/>
            <w:rPr>
              <w:sz w:val="8"/>
              <w:szCs w:val="8"/>
            </w:rPr>
          </w:pPr>
        </w:p>
      </w:tc>
    </w:tr>
    <w:tr w:rsidR="00AD04E5" w14:paraId="36BC84FB" w14:textId="77777777" w:rsidTr="005D636E">
      <w:trPr>
        <w:trHeight w:hRule="exact" w:val="1077"/>
      </w:trPr>
      <w:tc>
        <w:tcPr>
          <w:tcW w:w="1361" w:type="dxa"/>
          <w:tcMar>
            <w:left w:w="0" w:type="dxa"/>
            <w:right w:w="0" w:type="dxa"/>
          </w:tcMar>
        </w:tcPr>
        <w:p w14:paraId="1E0B8E67" w14:textId="77777777" w:rsidR="00AD04E5" w:rsidRPr="006E7A39" w:rsidRDefault="00AD04E5" w:rsidP="00D41F04">
          <w:pPr>
            <w:rPr>
              <w:sz w:val="2"/>
              <w:szCs w:val="2"/>
            </w:rPr>
          </w:pPr>
        </w:p>
      </w:tc>
      <w:tc>
        <w:tcPr>
          <w:tcW w:w="3458" w:type="dxa"/>
          <w:shd w:val="clear" w:color="auto" w:fill="auto"/>
          <w:tcMar>
            <w:left w:w="0" w:type="dxa"/>
            <w:right w:w="0" w:type="dxa"/>
          </w:tcMar>
        </w:tcPr>
        <w:p w14:paraId="3C62C5B5" w14:textId="77777777" w:rsidR="00AD04E5" w:rsidRPr="006E7A39" w:rsidRDefault="00AD04E5" w:rsidP="00D41F04">
          <w:pPr>
            <w:rPr>
              <w:sz w:val="2"/>
              <w:szCs w:val="2"/>
            </w:rPr>
          </w:pPr>
        </w:p>
      </w:tc>
      <w:tc>
        <w:tcPr>
          <w:tcW w:w="5698" w:type="dxa"/>
          <w:shd w:val="clear" w:color="auto" w:fill="auto"/>
          <w:tcMar>
            <w:left w:w="0" w:type="dxa"/>
            <w:right w:w="0" w:type="dxa"/>
          </w:tcMar>
        </w:tcPr>
        <w:p w14:paraId="344784C0" w14:textId="77777777" w:rsidR="00AD04E5" w:rsidRPr="006E7A39" w:rsidRDefault="00AD04E5" w:rsidP="00D41F04">
          <w:pPr>
            <w:pStyle w:val="Zhlav"/>
            <w:rPr>
              <w:sz w:val="2"/>
              <w:szCs w:val="2"/>
            </w:rPr>
          </w:pPr>
        </w:p>
      </w:tc>
    </w:tr>
  </w:tbl>
  <w:p w14:paraId="794652BE" w14:textId="77777777" w:rsidR="00AD04E5" w:rsidRPr="00D6163D" w:rsidRDefault="00AD04E5" w:rsidP="005D636E">
    <w:pPr>
      <w:pStyle w:val="Zhlav1"/>
      <w:rPr>
        <w:sz w:val="8"/>
        <w:szCs w:val="8"/>
      </w:rPr>
    </w:pPr>
  </w:p>
  <w:p w14:paraId="19E140C1" w14:textId="77777777" w:rsidR="00AD04E5" w:rsidRPr="00460660" w:rsidRDefault="00AD04E5">
    <w:pPr>
      <w:pStyle w:val="Zhlav1"/>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1190D"/>
    <w:multiLevelType w:val="hybridMultilevel"/>
    <w:tmpl w:val="F29AAA7A"/>
    <w:lvl w:ilvl="0" w:tplc="79B464A4">
      <w:start w:val="1"/>
      <w:numFmt w:val="lowerLetter"/>
      <w:lvlText w:val="%1)"/>
      <w:lvlJc w:val="left"/>
      <w:pPr>
        <w:ind w:left="2203" w:hanging="360"/>
      </w:pPr>
      <w:rPr>
        <w:rFonts w:hint="default"/>
        <w:i w:val="0"/>
        <w:u w:val="none"/>
      </w:rPr>
    </w:lvl>
    <w:lvl w:ilvl="1" w:tplc="04050019" w:tentative="1">
      <w:start w:val="1"/>
      <w:numFmt w:val="lowerLetter"/>
      <w:lvlText w:val="%2."/>
      <w:lvlJc w:val="left"/>
      <w:pPr>
        <w:ind w:left="2923" w:hanging="360"/>
      </w:pPr>
    </w:lvl>
    <w:lvl w:ilvl="2" w:tplc="0405001B" w:tentative="1">
      <w:start w:val="1"/>
      <w:numFmt w:val="lowerRoman"/>
      <w:lvlText w:val="%3."/>
      <w:lvlJc w:val="right"/>
      <w:pPr>
        <w:ind w:left="3643" w:hanging="180"/>
      </w:pPr>
    </w:lvl>
    <w:lvl w:ilvl="3" w:tplc="0405000F" w:tentative="1">
      <w:start w:val="1"/>
      <w:numFmt w:val="decimal"/>
      <w:lvlText w:val="%4."/>
      <w:lvlJc w:val="left"/>
      <w:pPr>
        <w:ind w:left="4363" w:hanging="360"/>
      </w:pPr>
    </w:lvl>
    <w:lvl w:ilvl="4" w:tplc="04050019" w:tentative="1">
      <w:start w:val="1"/>
      <w:numFmt w:val="lowerLetter"/>
      <w:lvlText w:val="%5."/>
      <w:lvlJc w:val="left"/>
      <w:pPr>
        <w:ind w:left="5083" w:hanging="360"/>
      </w:pPr>
    </w:lvl>
    <w:lvl w:ilvl="5" w:tplc="0405001B" w:tentative="1">
      <w:start w:val="1"/>
      <w:numFmt w:val="lowerRoman"/>
      <w:lvlText w:val="%6."/>
      <w:lvlJc w:val="right"/>
      <w:pPr>
        <w:ind w:left="5803" w:hanging="180"/>
      </w:pPr>
    </w:lvl>
    <w:lvl w:ilvl="6" w:tplc="0405000F" w:tentative="1">
      <w:start w:val="1"/>
      <w:numFmt w:val="decimal"/>
      <w:lvlText w:val="%7."/>
      <w:lvlJc w:val="left"/>
      <w:pPr>
        <w:ind w:left="6523" w:hanging="360"/>
      </w:pPr>
    </w:lvl>
    <w:lvl w:ilvl="7" w:tplc="04050019" w:tentative="1">
      <w:start w:val="1"/>
      <w:numFmt w:val="lowerLetter"/>
      <w:lvlText w:val="%8."/>
      <w:lvlJc w:val="left"/>
      <w:pPr>
        <w:ind w:left="7243" w:hanging="360"/>
      </w:pPr>
    </w:lvl>
    <w:lvl w:ilvl="8" w:tplc="0405001B" w:tentative="1">
      <w:start w:val="1"/>
      <w:numFmt w:val="lowerRoman"/>
      <w:lvlText w:val="%9."/>
      <w:lvlJc w:val="right"/>
      <w:pPr>
        <w:ind w:left="7963" w:hanging="180"/>
      </w:p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5136AC"/>
    <w:multiLevelType w:val="hybridMultilevel"/>
    <w:tmpl w:val="376803FC"/>
    <w:lvl w:ilvl="0" w:tplc="04050017">
      <w:start w:val="1"/>
      <w:numFmt w:val="lowerLetter"/>
      <w:lvlText w:val="%1)"/>
      <w:lvlJc w:val="left"/>
      <w:pPr>
        <w:ind w:left="1344" w:hanging="360"/>
      </w:p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3" w15:restartNumberingAfterBreak="0">
    <w:nsid w:val="059A249F"/>
    <w:multiLevelType w:val="hybridMultilevel"/>
    <w:tmpl w:val="2B92CF3C"/>
    <w:lvl w:ilvl="0" w:tplc="0405000B">
      <w:start w:val="1"/>
      <w:numFmt w:val="bullet"/>
      <w:lvlText w:val=""/>
      <w:lvlJc w:val="left"/>
      <w:pPr>
        <w:ind w:left="2923" w:hanging="360"/>
      </w:pPr>
      <w:rPr>
        <w:rFonts w:ascii="Wingdings" w:hAnsi="Wingdings" w:hint="default"/>
      </w:rPr>
    </w:lvl>
    <w:lvl w:ilvl="1" w:tplc="04050003" w:tentative="1">
      <w:start w:val="1"/>
      <w:numFmt w:val="bullet"/>
      <w:lvlText w:val="o"/>
      <w:lvlJc w:val="left"/>
      <w:pPr>
        <w:ind w:left="3643" w:hanging="360"/>
      </w:pPr>
      <w:rPr>
        <w:rFonts w:ascii="Courier New" w:hAnsi="Courier New" w:cs="Courier New" w:hint="default"/>
      </w:rPr>
    </w:lvl>
    <w:lvl w:ilvl="2" w:tplc="04050005" w:tentative="1">
      <w:start w:val="1"/>
      <w:numFmt w:val="bullet"/>
      <w:lvlText w:val=""/>
      <w:lvlJc w:val="left"/>
      <w:pPr>
        <w:ind w:left="4363" w:hanging="360"/>
      </w:pPr>
      <w:rPr>
        <w:rFonts w:ascii="Wingdings" w:hAnsi="Wingdings" w:hint="default"/>
      </w:rPr>
    </w:lvl>
    <w:lvl w:ilvl="3" w:tplc="04050001" w:tentative="1">
      <w:start w:val="1"/>
      <w:numFmt w:val="bullet"/>
      <w:lvlText w:val=""/>
      <w:lvlJc w:val="left"/>
      <w:pPr>
        <w:ind w:left="5083" w:hanging="360"/>
      </w:pPr>
      <w:rPr>
        <w:rFonts w:ascii="Symbol" w:hAnsi="Symbol" w:hint="default"/>
      </w:rPr>
    </w:lvl>
    <w:lvl w:ilvl="4" w:tplc="04050003" w:tentative="1">
      <w:start w:val="1"/>
      <w:numFmt w:val="bullet"/>
      <w:lvlText w:val="o"/>
      <w:lvlJc w:val="left"/>
      <w:pPr>
        <w:ind w:left="5803" w:hanging="360"/>
      </w:pPr>
      <w:rPr>
        <w:rFonts w:ascii="Courier New" w:hAnsi="Courier New" w:cs="Courier New" w:hint="default"/>
      </w:rPr>
    </w:lvl>
    <w:lvl w:ilvl="5" w:tplc="04050005" w:tentative="1">
      <w:start w:val="1"/>
      <w:numFmt w:val="bullet"/>
      <w:lvlText w:val=""/>
      <w:lvlJc w:val="left"/>
      <w:pPr>
        <w:ind w:left="6523" w:hanging="360"/>
      </w:pPr>
      <w:rPr>
        <w:rFonts w:ascii="Wingdings" w:hAnsi="Wingdings" w:hint="default"/>
      </w:rPr>
    </w:lvl>
    <w:lvl w:ilvl="6" w:tplc="04050001" w:tentative="1">
      <w:start w:val="1"/>
      <w:numFmt w:val="bullet"/>
      <w:lvlText w:val=""/>
      <w:lvlJc w:val="left"/>
      <w:pPr>
        <w:ind w:left="7243" w:hanging="360"/>
      </w:pPr>
      <w:rPr>
        <w:rFonts w:ascii="Symbol" w:hAnsi="Symbol" w:hint="default"/>
      </w:rPr>
    </w:lvl>
    <w:lvl w:ilvl="7" w:tplc="04050003" w:tentative="1">
      <w:start w:val="1"/>
      <w:numFmt w:val="bullet"/>
      <w:lvlText w:val="o"/>
      <w:lvlJc w:val="left"/>
      <w:pPr>
        <w:ind w:left="7963" w:hanging="360"/>
      </w:pPr>
      <w:rPr>
        <w:rFonts w:ascii="Courier New" w:hAnsi="Courier New" w:cs="Courier New" w:hint="default"/>
      </w:rPr>
    </w:lvl>
    <w:lvl w:ilvl="8" w:tplc="04050005" w:tentative="1">
      <w:start w:val="1"/>
      <w:numFmt w:val="bullet"/>
      <w:lvlText w:val=""/>
      <w:lvlJc w:val="left"/>
      <w:pPr>
        <w:ind w:left="8683" w:hanging="360"/>
      </w:pPr>
      <w:rPr>
        <w:rFonts w:ascii="Wingdings" w:hAnsi="Wingdings" w:hint="default"/>
      </w:rPr>
    </w:lvl>
  </w:abstractNum>
  <w:abstractNum w:abstractNumId="4" w15:restartNumberingAfterBreak="0">
    <w:nsid w:val="0B9E663D"/>
    <w:multiLevelType w:val="hybridMultilevel"/>
    <w:tmpl w:val="22F0DD86"/>
    <w:lvl w:ilvl="0" w:tplc="73F2A98E">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5" w15:restartNumberingAfterBreak="0">
    <w:nsid w:val="0CFB2C4C"/>
    <w:multiLevelType w:val="hybridMultilevel"/>
    <w:tmpl w:val="7348F2F2"/>
    <w:lvl w:ilvl="0" w:tplc="E368A4CA">
      <w:start w:val="1"/>
      <w:numFmt w:val="decimal"/>
      <w:lvlText w:val="Příloha 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0D8146E4"/>
    <w:multiLevelType w:val="hybridMultilevel"/>
    <w:tmpl w:val="954E7914"/>
    <w:lvl w:ilvl="0" w:tplc="73F2A98E">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7" w15:restartNumberingAfterBreak="0">
    <w:nsid w:val="0F777A99"/>
    <w:multiLevelType w:val="hybridMultilevel"/>
    <w:tmpl w:val="22F0DD86"/>
    <w:lvl w:ilvl="0" w:tplc="73F2A98E">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8" w15:restartNumberingAfterBreak="0">
    <w:nsid w:val="10E9667F"/>
    <w:multiLevelType w:val="multilevel"/>
    <w:tmpl w:val="FE2694D2"/>
    <w:lvl w:ilvl="0">
      <w:start w:val="12"/>
      <w:numFmt w:val="decimal"/>
      <w:lvlText w:val="%1."/>
      <w:lvlJc w:val="left"/>
      <w:pPr>
        <w:ind w:left="840" w:hanging="840"/>
      </w:pPr>
      <w:rPr>
        <w:rFonts w:hint="default"/>
      </w:rPr>
    </w:lvl>
    <w:lvl w:ilvl="1">
      <w:start w:val="2"/>
      <w:numFmt w:val="decimal"/>
      <w:lvlText w:val="%1.%2."/>
      <w:lvlJc w:val="left"/>
      <w:pPr>
        <w:ind w:left="1549" w:hanging="840"/>
      </w:pPr>
      <w:rPr>
        <w:rFonts w:hint="default"/>
      </w:rPr>
    </w:lvl>
    <w:lvl w:ilvl="2">
      <w:start w:val="5"/>
      <w:numFmt w:val="decimal"/>
      <w:lvlText w:val="%1.%2.%3."/>
      <w:lvlJc w:val="left"/>
      <w:pPr>
        <w:ind w:left="2258" w:hanging="84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150C1314"/>
    <w:multiLevelType w:val="hybridMultilevel"/>
    <w:tmpl w:val="280EEA9C"/>
    <w:lvl w:ilvl="0" w:tplc="C6BE1968">
      <w:numFmt w:val="bullet"/>
      <w:lvlText w:val="-"/>
      <w:lvlJc w:val="left"/>
      <w:pPr>
        <w:ind w:left="1494" w:hanging="360"/>
      </w:pPr>
      <w:rPr>
        <w:rFonts w:ascii="Verdana" w:eastAsiaTheme="majorEastAsia" w:hAnsi="Verdana" w:cstheme="maj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0" w15:restartNumberingAfterBreak="0">
    <w:nsid w:val="20E9362E"/>
    <w:multiLevelType w:val="hybridMultilevel"/>
    <w:tmpl w:val="6DCED6B4"/>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11" w15:restartNumberingAfterBreak="0">
    <w:nsid w:val="231178B1"/>
    <w:multiLevelType w:val="hybridMultilevel"/>
    <w:tmpl w:val="E6A4E86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EB018C"/>
    <w:multiLevelType w:val="multilevel"/>
    <w:tmpl w:val="B84AA2E0"/>
    <w:lvl w:ilvl="0">
      <w:start w:val="1"/>
      <w:numFmt w:val="decimal"/>
      <w:pStyle w:val="slovanseznam"/>
      <w:lvlText w:val="%1."/>
      <w:lvlJc w:val="left"/>
      <w:pPr>
        <w:tabs>
          <w:tab w:val="num" w:pos="851"/>
        </w:tabs>
        <w:ind w:left="624" w:hanging="340"/>
      </w:pPr>
      <w:rPr>
        <w:rFonts w:hint="default"/>
        <w:b/>
      </w:rPr>
    </w:lvl>
    <w:lvl w:ilvl="1">
      <w:start w:val="1"/>
      <w:numFmt w:val="decimal"/>
      <w:pStyle w:val="slovanseznam2"/>
      <w:lvlText w:val="%1.%2"/>
      <w:lvlJc w:val="left"/>
      <w:pPr>
        <w:tabs>
          <w:tab w:val="num" w:pos="1191"/>
        </w:tabs>
        <w:ind w:left="1077" w:hanging="453"/>
      </w:pPr>
      <w:rPr>
        <w:rFonts w:hint="default"/>
        <w:b w:val="0"/>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2A4263EC"/>
    <w:multiLevelType w:val="multilevel"/>
    <w:tmpl w:val="431C06D0"/>
    <w:lvl w:ilvl="0">
      <w:start w:val="15"/>
      <w:numFmt w:val="decimal"/>
      <w:lvlText w:val="%1."/>
      <w:lvlJc w:val="left"/>
      <w:pPr>
        <w:ind w:left="915" w:hanging="915"/>
      </w:pPr>
      <w:rPr>
        <w:rFonts w:hint="default"/>
      </w:rPr>
    </w:lvl>
    <w:lvl w:ilvl="1">
      <w:start w:val="1"/>
      <w:numFmt w:val="decimal"/>
      <w:lvlText w:val="%1.%2."/>
      <w:lvlJc w:val="left"/>
      <w:pPr>
        <w:ind w:left="1009" w:hanging="915"/>
      </w:pPr>
      <w:rPr>
        <w:rFonts w:hint="default"/>
      </w:rPr>
    </w:lvl>
    <w:lvl w:ilvl="2">
      <w:start w:val="4"/>
      <w:numFmt w:val="decimal"/>
      <w:lvlText w:val="%1.%2.%3."/>
      <w:lvlJc w:val="left"/>
      <w:pPr>
        <w:ind w:left="1103" w:hanging="915"/>
      </w:pPr>
      <w:rPr>
        <w:rFonts w:hint="default"/>
      </w:rPr>
    </w:lvl>
    <w:lvl w:ilvl="3">
      <w:start w:val="1"/>
      <w:numFmt w:val="decimal"/>
      <w:lvlText w:val="%1.%2.%3.%4."/>
      <w:lvlJc w:val="left"/>
      <w:pPr>
        <w:ind w:left="1362" w:hanging="1080"/>
      </w:pPr>
      <w:rPr>
        <w:rFonts w:hint="default"/>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912" w:hanging="2160"/>
      </w:pPr>
      <w:rPr>
        <w:rFonts w:hint="default"/>
      </w:rPr>
    </w:lvl>
  </w:abstractNum>
  <w:abstractNum w:abstractNumId="14" w15:restartNumberingAfterBreak="0">
    <w:nsid w:val="2AFD647F"/>
    <w:multiLevelType w:val="hybridMultilevel"/>
    <w:tmpl w:val="50CE7D00"/>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DD7BB9"/>
    <w:multiLevelType w:val="hybridMultilevel"/>
    <w:tmpl w:val="23447452"/>
    <w:lvl w:ilvl="0" w:tplc="DE587F32">
      <w:start w:val="1"/>
      <w:numFmt w:val="lowerLetter"/>
      <w:pStyle w:val="Odrkya"/>
      <w:lvlText w:val="%1)"/>
      <w:lvlJc w:val="left"/>
      <w:pPr>
        <w:ind w:left="1069" w:hanging="360"/>
      </w:pPr>
      <w:rPr>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2C3824D7"/>
    <w:multiLevelType w:val="hybridMultilevel"/>
    <w:tmpl w:val="E73A4E38"/>
    <w:lvl w:ilvl="0" w:tplc="6C9C33CE">
      <w:start w:val="1"/>
      <w:numFmt w:val="bullet"/>
      <w:lvlText w:val="-"/>
      <w:lvlJc w:val="left"/>
      <w:pPr>
        <w:ind w:left="2705" w:hanging="360"/>
      </w:pPr>
      <w:rPr>
        <w:rFonts w:ascii="Verdana" w:eastAsia="Verdana" w:hAnsi="Verdana" w:cs="Times New Roman" w:hint="default"/>
      </w:rPr>
    </w:lvl>
    <w:lvl w:ilvl="1" w:tplc="04050003" w:tentative="1">
      <w:start w:val="1"/>
      <w:numFmt w:val="bullet"/>
      <w:lvlText w:val="o"/>
      <w:lvlJc w:val="left"/>
      <w:pPr>
        <w:ind w:left="3425" w:hanging="360"/>
      </w:pPr>
      <w:rPr>
        <w:rFonts w:ascii="Courier New" w:hAnsi="Courier New" w:cs="Courier New" w:hint="default"/>
      </w:rPr>
    </w:lvl>
    <w:lvl w:ilvl="2" w:tplc="04050005" w:tentative="1">
      <w:start w:val="1"/>
      <w:numFmt w:val="bullet"/>
      <w:lvlText w:val=""/>
      <w:lvlJc w:val="left"/>
      <w:pPr>
        <w:ind w:left="4145" w:hanging="360"/>
      </w:pPr>
      <w:rPr>
        <w:rFonts w:ascii="Wingdings" w:hAnsi="Wingdings" w:hint="default"/>
      </w:rPr>
    </w:lvl>
    <w:lvl w:ilvl="3" w:tplc="04050001" w:tentative="1">
      <w:start w:val="1"/>
      <w:numFmt w:val="bullet"/>
      <w:lvlText w:val=""/>
      <w:lvlJc w:val="left"/>
      <w:pPr>
        <w:ind w:left="4865" w:hanging="360"/>
      </w:pPr>
      <w:rPr>
        <w:rFonts w:ascii="Symbol" w:hAnsi="Symbol" w:hint="default"/>
      </w:rPr>
    </w:lvl>
    <w:lvl w:ilvl="4" w:tplc="04050003" w:tentative="1">
      <w:start w:val="1"/>
      <w:numFmt w:val="bullet"/>
      <w:lvlText w:val="o"/>
      <w:lvlJc w:val="left"/>
      <w:pPr>
        <w:ind w:left="5585" w:hanging="360"/>
      </w:pPr>
      <w:rPr>
        <w:rFonts w:ascii="Courier New" w:hAnsi="Courier New" w:cs="Courier New" w:hint="default"/>
      </w:rPr>
    </w:lvl>
    <w:lvl w:ilvl="5" w:tplc="04050005" w:tentative="1">
      <w:start w:val="1"/>
      <w:numFmt w:val="bullet"/>
      <w:lvlText w:val=""/>
      <w:lvlJc w:val="left"/>
      <w:pPr>
        <w:ind w:left="6305" w:hanging="360"/>
      </w:pPr>
      <w:rPr>
        <w:rFonts w:ascii="Wingdings" w:hAnsi="Wingdings" w:hint="default"/>
      </w:rPr>
    </w:lvl>
    <w:lvl w:ilvl="6" w:tplc="04050001" w:tentative="1">
      <w:start w:val="1"/>
      <w:numFmt w:val="bullet"/>
      <w:lvlText w:val=""/>
      <w:lvlJc w:val="left"/>
      <w:pPr>
        <w:ind w:left="7025" w:hanging="360"/>
      </w:pPr>
      <w:rPr>
        <w:rFonts w:ascii="Symbol" w:hAnsi="Symbol" w:hint="default"/>
      </w:rPr>
    </w:lvl>
    <w:lvl w:ilvl="7" w:tplc="04050003" w:tentative="1">
      <w:start w:val="1"/>
      <w:numFmt w:val="bullet"/>
      <w:lvlText w:val="o"/>
      <w:lvlJc w:val="left"/>
      <w:pPr>
        <w:ind w:left="7745" w:hanging="360"/>
      </w:pPr>
      <w:rPr>
        <w:rFonts w:ascii="Courier New" w:hAnsi="Courier New" w:cs="Courier New" w:hint="default"/>
      </w:rPr>
    </w:lvl>
    <w:lvl w:ilvl="8" w:tplc="04050005" w:tentative="1">
      <w:start w:val="1"/>
      <w:numFmt w:val="bullet"/>
      <w:lvlText w:val=""/>
      <w:lvlJc w:val="left"/>
      <w:pPr>
        <w:ind w:left="8465" w:hanging="360"/>
      </w:pPr>
      <w:rPr>
        <w:rFonts w:ascii="Wingdings" w:hAnsi="Wingdings" w:hint="default"/>
      </w:rPr>
    </w:lvl>
  </w:abstractNum>
  <w:abstractNum w:abstractNumId="17" w15:restartNumberingAfterBreak="0">
    <w:nsid w:val="360F283F"/>
    <w:multiLevelType w:val="hybridMultilevel"/>
    <w:tmpl w:val="7E249760"/>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36C60561"/>
    <w:multiLevelType w:val="hybridMultilevel"/>
    <w:tmpl w:val="22F0DD86"/>
    <w:lvl w:ilvl="0" w:tplc="73F2A98E">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19" w15:restartNumberingAfterBreak="0">
    <w:nsid w:val="38EC6CC9"/>
    <w:multiLevelType w:val="hybridMultilevel"/>
    <w:tmpl w:val="74C04E4A"/>
    <w:lvl w:ilvl="0" w:tplc="0405000B">
      <w:start w:val="1"/>
      <w:numFmt w:val="bullet"/>
      <w:lvlText w:val=""/>
      <w:lvlJc w:val="left"/>
      <w:pPr>
        <w:ind w:left="2934" w:hanging="360"/>
      </w:pPr>
      <w:rPr>
        <w:rFonts w:ascii="Wingdings" w:hAnsi="Wingdings" w:hint="default"/>
      </w:rPr>
    </w:lvl>
    <w:lvl w:ilvl="1" w:tplc="04050003">
      <w:start w:val="1"/>
      <w:numFmt w:val="bullet"/>
      <w:lvlText w:val="o"/>
      <w:lvlJc w:val="left"/>
      <w:pPr>
        <w:ind w:left="3654" w:hanging="360"/>
      </w:pPr>
      <w:rPr>
        <w:rFonts w:ascii="Courier New" w:hAnsi="Courier New" w:cs="Courier New" w:hint="default"/>
      </w:rPr>
    </w:lvl>
    <w:lvl w:ilvl="2" w:tplc="04050005" w:tentative="1">
      <w:start w:val="1"/>
      <w:numFmt w:val="bullet"/>
      <w:lvlText w:val=""/>
      <w:lvlJc w:val="left"/>
      <w:pPr>
        <w:ind w:left="4374" w:hanging="360"/>
      </w:pPr>
      <w:rPr>
        <w:rFonts w:ascii="Wingdings" w:hAnsi="Wingdings" w:hint="default"/>
      </w:rPr>
    </w:lvl>
    <w:lvl w:ilvl="3" w:tplc="04050001" w:tentative="1">
      <w:start w:val="1"/>
      <w:numFmt w:val="bullet"/>
      <w:lvlText w:val=""/>
      <w:lvlJc w:val="left"/>
      <w:pPr>
        <w:ind w:left="5094" w:hanging="360"/>
      </w:pPr>
      <w:rPr>
        <w:rFonts w:ascii="Symbol" w:hAnsi="Symbol" w:hint="default"/>
      </w:rPr>
    </w:lvl>
    <w:lvl w:ilvl="4" w:tplc="04050003" w:tentative="1">
      <w:start w:val="1"/>
      <w:numFmt w:val="bullet"/>
      <w:lvlText w:val="o"/>
      <w:lvlJc w:val="left"/>
      <w:pPr>
        <w:ind w:left="5814" w:hanging="360"/>
      </w:pPr>
      <w:rPr>
        <w:rFonts w:ascii="Courier New" w:hAnsi="Courier New" w:cs="Courier New" w:hint="default"/>
      </w:rPr>
    </w:lvl>
    <w:lvl w:ilvl="5" w:tplc="04050005" w:tentative="1">
      <w:start w:val="1"/>
      <w:numFmt w:val="bullet"/>
      <w:lvlText w:val=""/>
      <w:lvlJc w:val="left"/>
      <w:pPr>
        <w:ind w:left="6534" w:hanging="360"/>
      </w:pPr>
      <w:rPr>
        <w:rFonts w:ascii="Wingdings" w:hAnsi="Wingdings" w:hint="default"/>
      </w:rPr>
    </w:lvl>
    <w:lvl w:ilvl="6" w:tplc="04050001" w:tentative="1">
      <w:start w:val="1"/>
      <w:numFmt w:val="bullet"/>
      <w:lvlText w:val=""/>
      <w:lvlJc w:val="left"/>
      <w:pPr>
        <w:ind w:left="7254" w:hanging="360"/>
      </w:pPr>
      <w:rPr>
        <w:rFonts w:ascii="Symbol" w:hAnsi="Symbol" w:hint="default"/>
      </w:rPr>
    </w:lvl>
    <w:lvl w:ilvl="7" w:tplc="04050003" w:tentative="1">
      <w:start w:val="1"/>
      <w:numFmt w:val="bullet"/>
      <w:lvlText w:val="o"/>
      <w:lvlJc w:val="left"/>
      <w:pPr>
        <w:ind w:left="7974" w:hanging="360"/>
      </w:pPr>
      <w:rPr>
        <w:rFonts w:ascii="Courier New" w:hAnsi="Courier New" w:cs="Courier New" w:hint="default"/>
      </w:rPr>
    </w:lvl>
    <w:lvl w:ilvl="8" w:tplc="04050005" w:tentative="1">
      <w:start w:val="1"/>
      <w:numFmt w:val="bullet"/>
      <w:lvlText w:val=""/>
      <w:lvlJc w:val="left"/>
      <w:pPr>
        <w:ind w:left="8694" w:hanging="360"/>
      </w:pPr>
      <w:rPr>
        <w:rFonts w:ascii="Wingdings" w:hAnsi="Wingdings" w:hint="default"/>
      </w:rPr>
    </w:lvl>
  </w:abstractNum>
  <w:abstractNum w:abstractNumId="20" w15:restartNumberingAfterBreak="0">
    <w:nsid w:val="3BC109F7"/>
    <w:multiLevelType w:val="multilevel"/>
    <w:tmpl w:val="6FB847FE"/>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284" w:firstLine="0"/>
      </w:pPr>
      <w:rPr>
        <w:rFonts w:hint="default"/>
        <w:b w:val="0"/>
        <w:i w:val="0"/>
        <w:color w:val="auto"/>
      </w:rPr>
    </w:lvl>
    <w:lvl w:ilvl="2">
      <w:start w:val="1"/>
      <w:numFmt w:val="decimal"/>
      <w:pStyle w:val="podlnek"/>
      <w:suff w:val="space"/>
      <w:lvlText w:val="%1.%2.%3."/>
      <w:lvlJc w:val="right"/>
      <w:pPr>
        <w:ind w:left="1134" w:firstLine="0"/>
      </w:pPr>
      <w:rPr>
        <w:rFonts w:hint="default"/>
        <w:b w:val="0"/>
        <w:i w:val="0"/>
      </w:rPr>
    </w:lvl>
    <w:lvl w:ilvl="3">
      <w:start w:val="1"/>
      <w:numFmt w:val="decimal"/>
      <w:lvlText w:val="14.2.5.%4."/>
      <w:lvlJc w:val="left"/>
      <w:pPr>
        <w:ind w:left="3164" w:hanging="360"/>
      </w:pPr>
      <w:rPr>
        <w:rFonts w:hint="default"/>
      </w:rPr>
    </w:lvl>
    <w:lvl w:ilvl="4">
      <w:start w:val="1"/>
      <w:numFmt w:val="none"/>
      <w:lvlText w:val="14.2.5.2.1."/>
      <w:lvlJc w:val="left"/>
      <w:pPr>
        <w:ind w:left="2629"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1" w15:restartNumberingAfterBreak="0">
    <w:nsid w:val="3C83366A"/>
    <w:multiLevelType w:val="multilevel"/>
    <w:tmpl w:val="256E4F4E"/>
    <w:lvl w:ilvl="0">
      <w:start w:val="6"/>
      <w:numFmt w:val="decimal"/>
      <w:lvlText w:val="%1."/>
      <w:lvlJc w:val="left"/>
      <w:pPr>
        <w:ind w:left="780" w:hanging="780"/>
      </w:pPr>
      <w:rPr>
        <w:rFonts w:hint="default"/>
      </w:rPr>
    </w:lvl>
    <w:lvl w:ilvl="1">
      <w:start w:val="2"/>
      <w:numFmt w:val="decimal"/>
      <w:lvlText w:val="%1.%2."/>
      <w:lvlJc w:val="left"/>
      <w:pPr>
        <w:ind w:left="874" w:hanging="780"/>
      </w:pPr>
      <w:rPr>
        <w:rFonts w:hint="default"/>
      </w:rPr>
    </w:lvl>
    <w:lvl w:ilvl="2">
      <w:start w:val="2"/>
      <w:numFmt w:val="decimal"/>
      <w:lvlText w:val="%1.%2.%3."/>
      <w:lvlJc w:val="left"/>
      <w:pPr>
        <w:ind w:left="968" w:hanging="780"/>
      </w:pPr>
      <w:rPr>
        <w:rFonts w:hint="default"/>
      </w:rPr>
    </w:lvl>
    <w:lvl w:ilvl="3">
      <w:start w:val="1"/>
      <w:numFmt w:val="decimal"/>
      <w:lvlText w:val="%1.%2.%3.%4."/>
      <w:lvlJc w:val="left"/>
      <w:pPr>
        <w:ind w:left="1362" w:hanging="1080"/>
      </w:pPr>
      <w:rPr>
        <w:rFonts w:hint="default"/>
        <w:b w:val="0"/>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912" w:hanging="2160"/>
      </w:pPr>
      <w:rPr>
        <w:rFonts w:hint="default"/>
      </w:rPr>
    </w:lvl>
  </w:abstractNum>
  <w:abstractNum w:abstractNumId="22" w15:restartNumberingAfterBreak="0">
    <w:nsid w:val="46BE1F9F"/>
    <w:multiLevelType w:val="hybridMultilevel"/>
    <w:tmpl w:val="F29AAA7A"/>
    <w:lvl w:ilvl="0" w:tplc="79B464A4">
      <w:start w:val="1"/>
      <w:numFmt w:val="lowerLetter"/>
      <w:lvlText w:val="%1)"/>
      <w:lvlJc w:val="left"/>
      <w:pPr>
        <w:ind w:left="2203" w:hanging="360"/>
      </w:pPr>
      <w:rPr>
        <w:rFonts w:hint="default"/>
        <w:i w:val="0"/>
        <w:u w:val="none"/>
      </w:rPr>
    </w:lvl>
    <w:lvl w:ilvl="1" w:tplc="04050019" w:tentative="1">
      <w:start w:val="1"/>
      <w:numFmt w:val="lowerLetter"/>
      <w:lvlText w:val="%2."/>
      <w:lvlJc w:val="left"/>
      <w:pPr>
        <w:ind w:left="2923" w:hanging="360"/>
      </w:pPr>
    </w:lvl>
    <w:lvl w:ilvl="2" w:tplc="0405001B" w:tentative="1">
      <w:start w:val="1"/>
      <w:numFmt w:val="lowerRoman"/>
      <w:lvlText w:val="%3."/>
      <w:lvlJc w:val="right"/>
      <w:pPr>
        <w:ind w:left="3643" w:hanging="180"/>
      </w:pPr>
    </w:lvl>
    <w:lvl w:ilvl="3" w:tplc="0405000F" w:tentative="1">
      <w:start w:val="1"/>
      <w:numFmt w:val="decimal"/>
      <w:lvlText w:val="%4."/>
      <w:lvlJc w:val="left"/>
      <w:pPr>
        <w:ind w:left="4363" w:hanging="360"/>
      </w:pPr>
    </w:lvl>
    <w:lvl w:ilvl="4" w:tplc="04050019" w:tentative="1">
      <w:start w:val="1"/>
      <w:numFmt w:val="lowerLetter"/>
      <w:lvlText w:val="%5."/>
      <w:lvlJc w:val="left"/>
      <w:pPr>
        <w:ind w:left="5083" w:hanging="360"/>
      </w:pPr>
    </w:lvl>
    <w:lvl w:ilvl="5" w:tplc="0405001B" w:tentative="1">
      <w:start w:val="1"/>
      <w:numFmt w:val="lowerRoman"/>
      <w:lvlText w:val="%6."/>
      <w:lvlJc w:val="right"/>
      <w:pPr>
        <w:ind w:left="5803" w:hanging="180"/>
      </w:pPr>
    </w:lvl>
    <w:lvl w:ilvl="6" w:tplc="0405000F" w:tentative="1">
      <w:start w:val="1"/>
      <w:numFmt w:val="decimal"/>
      <w:lvlText w:val="%7."/>
      <w:lvlJc w:val="left"/>
      <w:pPr>
        <w:ind w:left="6523" w:hanging="360"/>
      </w:pPr>
    </w:lvl>
    <w:lvl w:ilvl="7" w:tplc="04050019" w:tentative="1">
      <w:start w:val="1"/>
      <w:numFmt w:val="lowerLetter"/>
      <w:lvlText w:val="%8."/>
      <w:lvlJc w:val="left"/>
      <w:pPr>
        <w:ind w:left="7243" w:hanging="360"/>
      </w:pPr>
    </w:lvl>
    <w:lvl w:ilvl="8" w:tplc="0405001B" w:tentative="1">
      <w:start w:val="1"/>
      <w:numFmt w:val="lowerRoman"/>
      <w:lvlText w:val="%9."/>
      <w:lvlJc w:val="right"/>
      <w:pPr>
        <w:ind w:left="7963" w:hanging="180"/>
      </w:pPr>
    </w:lvl>
  </w:abstractNum>
  <w:abstractNum w:abstractNumId="23" w15:restartNumberingAfterBreak="0">
    <w:nsid w:val="49AA48D9"/>
    <w:multiLevelType w:val="hybridMultilevel"/>
    <w:tmpl w:val="E6C250F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4" w15:restartNumberingAfterBreak="0">
    <w:nsid w:val="4D2C48AA"/>
    <w:multiLevelType w:val="hybridMultilevel"/>
    <w:tmpl w:val="405EA520"/>
    <w:lvl w:ilvl="0" w:tplc="04050017">
      <w:start w:val="1"/>
      <w:numFmt w:val="lowerLetter"/>
      <w:lvlText w:val="%1)"/>
      <w:lvlJc w:val="left"/>
      <w:pPr>
        <w:ind w:left="1996" w:hanging="360"/>
      </w:pPr>
    </w:lvl>
    <w:lvl w:ilvl="1" w:tplc="541E8D9A">
      <w:numFmt w:val="bullet"/>
      <w:lvlText w:val="•"/>
      <w:lvlJc w:val="left"/>
      <w:pPr>
        <w:ind w:left="2731" w:hanging="375"/>
      </w:pPr>
      <w:rPr>
        <w:rFonts w:ascii="Verdana" w:eastAsia="Verdana" w:hAnsi="Verdana" w:cs="Times New Roman" w:hint="default"/>
      </w:r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5" w15:restartNumberingAfterBreak="0">
    <w:nsid w:val="50AF136E"/>
    <w:multiLevelType w:val="hybridMultilevel"/>
    <w:tmpl w:val="5038C4C0"/>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50C55CE1"/>
    <w:multiLevelType w:val="hybridMultilevel"/>
    <w:tmpl w:val="D73EF90C"/>
    <w:lvl w:ilvl="0" w:tplc="0405000B">
      <w:start w:val="1"/>
      <w:numFmt w:val="bullet"/>
      <w:lvlText w:val=""/>
      <w:lvlJc w:val="left"/>
      <w:pPr>
        <w:ind w:left="2923" w:hanging="360"/>
      </w:pPr>
      <w:rPr>
        <w:rFonts w:ascii="Wingdings" w:hAnsi="Wingdings" w:hint="default"/>
      </w:rPr>
    </w:lvl>
    <w:lvl w:ilvl="1" w:tplc="04050003" w:tentative="1">
      <w:start w:val="1"/>
      <w:numFmt w:val="bullet"/>
      <w:lvlText w:val="o"/>
      <w:lvlJc w:val="left"/>
      <w:pPr>
        <w:ind w:left="3643" w:hanging="360"/>
      </w:pPr>
      <w:rPr>
        <w:rFonts w:ascii="Courier New" w:hAnsi="Courier New" w:cs="Courier New" w:hint="default"/>
      </w:rPr>
    </w:lvl>
    <w:lvl w:ilvl="2" w:tplc="04050005" w:tentative="1">
      <w:start w:val="1"/>
      <w:numFmt w:val="bullet"/>
      <w:lvlText w:val=""/>
      <w:lvlJc w:val="left"/>
      <w:pPr>
        <w:ind w:left="4363" w:hanging="360"/>
      </w:pPr>
      <w:rPr>
        <w:rFonts w:ascii="Wingdings" w:hAnsi="Wingdings" w:hint="default"/>
      </w:rPr>
    </w:lvl>
    <w:lvl w:ilvl="3" w:tplc="04050001" w:tentative="1">
      <w:start w:val="1"/>
      <w:numFmt w:val="bullet"/>
      <w:lvlText w:val=""/>
      <w:lvlJc w:val="left"/>
      <w:pPr>
        <w:ind w:left="5083" w:hanging="360"/>
      </w:pPr>
      <w:rPr>
        <w:rFonts w:ascii="Symbol" w:hAnsi="Symbol" w:hint="default"/>
      </w:rPr>
    </w:lvl>
    <w:lvl w:ilvl="4" w:tplc="04050003" w:tentative="1">
      <w:start w:val="1"/>
      <w:numFmt w:val="bullet"/>
      <w:lvlText w:val="o"/>
      <w:lvlJc w:val="left"/>
      <w:pPr>
        <w:ind w:left="5803" w:hanging="360"/>
      </w:pPr>
      <w:rPr>
        <w:rFonts w:ascii="Courier New" w:hAnsi="Courier New" w:cs="Courier New" w:hint="default"/>
      </w:rPr>
    </w:lvl>
    <w:lvl w:ilvl="5" w:tplc="04050005" w:tentative="1">
      <w:start w:val="1"/>
      <w:numFmt w:val="bullet"/>
      <w:lvlText w:val=""/>
      <w:lvlJc w:val="left"/>
      <w:pPr>
        <w:ind w:left="6523" w:hanging="360"/>
      </w:pPr>
      <w:rPr>
        <w:rFonts w:ascii="Wingdings" w:hAnsi="Wingdings" w:hint="default"/>
      </w:rPr>
    </w:lvl>
    <w:lvl w:ilvl="6" w:tplc="04050001" w:tentative="1">
      <w:start w:val="1"/>
      <w:numFmt w:val="bullet"/>
      <w:lvlText w:val=""/>
      <w:lvlJc w:val="left"/>
      <w:pPr>
        <w:ind w:left="7243" w:hanging="360"/>
      </w:pPr>
      <w:rPr>
        <w:rFonts w:ascii="Symbol" w:hAnsi="Symbol" w:hint="default"/>
      </w:rPr>
    </w:lvl>
    <w:lvl w:ilvl="7" w:tplc="04050003" w:tentative="1">
      <w:start w:val="1"/>
      <w:numFmt w:val="bullet"/>
      <w:lvlText w:val="o"/>
      <w:lvlJc w:val="left"/>
      <w:pPr>
        <w:ind w:left="7963" w:hanging="360"/>
      </w:pPr>
      <w:rPr>
        <w:rFonts w:ascii="Courier New" w:hAnsi="Courier New" w:cs="Courier New" w:hint="default"/>
      </w:rPr>
    </w:lvl>
    <w:lvl w:ilvl="8" w:tplc="04050005" w:tentative="1">
      <w:start w:val="1"/>
      <w:numFmt w:val="bullet"/>
      <w:lvlText w:val=""/>
      <w:lvlJc w:val="left"/>
      <w:pPr>
        <w:ind w:left="8683" w:hanging="360"/>
      </w:pPr>
      <w:rPr>
        <w:rFonts w:ascii="Wingdings" w:hAnsi="Wingdings" w:hint="default"/>
      </w:rPr>
    </w:lvl>
  </w:abstractNum>
  <w:abstractNum w:abstractNumId="27" w15:restartNumberingAfterBreak="0">
    <w:nsid w:val="51EA527D"/>
    <w:multiLevelType w:val="hybridMultilevel"/>
    <w:tmpl w:val="3FFE5074"/>
    <w:lvl w:ilvl="0" w:tplc="464AD9AC">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8" w15:restartNumberingAfterBreak="0">
    <w:nsid w:val="5318149C"/>
    <w:multiLevelType w:val="hybridMultilevel"/>
    <w:tmpl w:val="5F521FC0"/>
    <w:lvl w:ilvl="0" w:tplc="653AB89C">
      <w:start w:val="1"/>
      <w:numFmt w:val="lowerLetter"/>
      <w:lvlText w:val="%1)"/>
      <w:lvlJc w:val="left"/>
      <w:pPr>
        <w:ind w:left="644" w:hanging="36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541B59C7"/>
    <w:multiLevelType w:val="hybridMultilevel"/>
    <w:tmpl w:val="CBC02AD0"/>
    <w:lvl w:ilvl="0" w:tplc="0405000B">
      <w:start w:val="1"/>
      <w:numFmt w:val="bullet"/>
      <w:lvlText w:val=""/>
      <w:lvlJc w:val="left"/>
      <w:pPr>
        <w:ind w:left="3207" w:hanging="360"/>
      </w:pPr>
      <w:rPr>
        <w:rFonts w:ascii="Wingdings" w:hAnsi="Wingdings" w:hint="default"/>
      </w:rPr>
    </w:lvl>
    <w:lvl w:ilvl="1" w:tplc="04050003" w:tentative="1">
      <w:start w:val="1"/>
      <w:numFmt w:val="bullet"/>
      <w:lvlText w:val="o"/>
      <w:lvlJc w:val="left"/>
      <w:pPr>
        <w:ind w:left="3927" w:hanging="360"/>
      </w:pPr>
      <w:rPr>
        <w:rFonts w:ascii="Courier New" w:hAnsi="Courier New" w:cs="Courier New" w:hint="default"/>
      </w:rPr>
    </w:lvl>
    <w:lvl w:ilvl="2" w:tplc="04050005" w:tentative="1">
      <w:start w:val="1"/>
      <w:numFmt w:val="bullet"/>
      <w:lvlText w:val=""/>
      <w:lvlJc w:val="left"/>
      <w:pPr>
        <w:ind w:left="4647" w:hanging="360"/>
      </w:pPr>
      <w:rPr>
        <w:rFonts w:ascii="Wingdings" w:hAnsi="Wingdings" w:hint="default"/>
      </w:rPr>
    </w:lvl>
    <w:lvl w:ilvl="3" w:tplc="04050001" w:tentative="1">
      <w:start w:val="1"/>
      <w:numFmt w:val="bullet"/>
      <w:lvlText w:val=""/>
      <w:lvlJc w:val="left"/>
      <w:pPr>
        <w:ind w:left="5367" w:hanging="360"/>
      </w:pPr>
      <w:rPr>
        <w:rFonts w:ascii="Symbol" w:hAnsi="Symbol" w:hint="default"/>
      </w:rPr>
    </w:lvl>
    <w:lvl w:ilvl="4" w:tplc="04050003" w:tentative="1">
      <w:start w:val="1"/>
      <w:numFmt w:val="bullet"/>
      <w:lvlText w:val="o"/>
      <w:lvlJc w:val="left"/>
      <w:pPr>
        <w:ind w:left="6087" w:hanging="360"/>
      </w:pPr>
      <w:rPr>
        <w:rFonts w:ascii="Courier New" w:hAnsi="Courier New" w:cs="Courier New" w:hint="default"/>
      </w:rPr>
    </w:lvl>
    <w:lvl w:ilvl="5" w:tplc="04050005" w:tentative="1">
      <w:start w:val="1"/>
      <w:numFmt w:val="bullet"/>
      <w:lvlText w:val=""/>
      <w:lvlJc w:val="left"/>
      <w:pPr>
        <w:ind w:left="6807" w:hanging="360"/>
      </w:pPr>
      <w:rPr>
        <w:rFonts w:ascii="Wingdings" w:hAnsi="Wingdings" w:hint="default"/>
      </w:rPr>
    </w:lvl>
    <w:lvl w:ilvl="6" w:tplc="04050001" w:tentative="1">
      <w:start w:val="1"/>
      <w:numFmt w:val="bullet"/>
      <w:lvlText w:val=""/>
      <w:lvlJc w:val="left"/>
      <w:pPr>
        <w:ind w:left="7527" w:hanging="360"/>
      </w:pPr>
      <w:rPr>
        <w:rFonts w:ascii="Symbol" w:hAnsi="Symbol" w:hint="default"/>
      </w:rPr>
    </w:lvl>
    <w:lvl w:ilvl="7" w:tplc="04050003" w:tentative="1">
      <w:start w:val="1"/>
      <w:numFmt w:val="bullet"/>
      <w:lvlText w:val="o"/>
      <w:lvlJc w:val="left"/>
      <w:pPr>
        <w:ind w:left="8247" w:hanging="360"/>
      </w:pPr>
      <w:rPr>
        <w:rFonts w:ascii="Courier New" w:hAnsi="Courier New" w:cs="Courier New" w:hint="default"/>
      </w:rPr>
    </w:lvl>
    <w:lvl w:ilvl="8" w:tplc="04050005" w:tentative="1">
      <w:start w:val="1"/>
      <w:numFmt w:val="bullet"/>
      <w:lvlText w:val=""/>
      <w:lvlJc w:val="left"/>
      <w:pPr>
        <w:ind w:left="8967" w:hanging="360"/>
      </w:pPr>
      <w:rPr>
        <w:rFonts w:ascii="Wingdings" w:hAnsi="Wingdings" w:hint="default"/>
      </w:rPr>
    </w:lvl>
  </w:abstractNum>
  <w:abstractNum w:abstractNumId="30"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31" w15:restartNumberingAfterBreak="0">
    <w:nsid w:val="54B90965"/>
    <w:multiLevelType w:val="hybridMultilevel"/>
    <w:tmpl w:val="483ED40A"/>
    <w:lvl w:ilvl="0" w:tplc="0405000B">
      <w:start w:val="1"/>
      <w:numFmt w:val="bullet"/>
      <w:lvlText w:val=""/>
      <w:lvlJc w:val="left"/>
      <w:pPr>
        <w:ind w:left="2758" w:hanging="360"/>
      </w:pPr>
      <w:rPr>
        <w:rFonts w:ascii="Wingdings" w:hAnsi="Wingdings" w:hint="default"/>
      </w:rPr>
    </w:lvl>
    <w:lvl w:ilvl="1" w:tplc="04050003" w:tentative="1">
      <w:start w:val="1"/>
      <w:numFmt w:val="bullet"/>
      <w:lvlText w:val="o"/>
      <w:lvlJc w:val="left"/>
      <w:pPr>
        <w:ind w:left="3478" w:hanging="360"/>
      </w:pPr>
      <w:rPr>
        <w:rFonts w:ascii="Courier New" w:hAnsi="Courier New" w:cs="Courier New" w:hint="default"/>
      </w:rPr>
    </w:lvl>
    <w:lvl w:ilvl="2" w:tplc="04050005" w:tentative="1">
      <w:start w:val="1"/>
      <w:numFmt w:val="bullet"/>
      <w:lvlText w:val=""/>
      <w:lvlJc w:val="left"/>
      <w:pPr>
        <w:ind w:left="4198" w:hanging="360"/>
      </w:pPr>
      <w:rPr>
        <w:rFonts w:ascii="Wingdings" w:hAnsi="Wingdings" w:hint="default"/>
      </w:rPr>
    </w:lvl>
    <w:lvl w:ilvl="3" w:tplc="04050001" w:tentative="1">
      <w:start w:val="1"/>
      <w:numFmt w:val="bullet"/>
      <w:lvlText w:val=""/>
      <w:lvlJc w:val="left"/>
      <w:pPr>
        <w:ind w:left="4918" w:hanging="360"/>
      </w:pPr>
      <w:rPr>
        <w:rFonts w:ascii="Symbol" w:hAnsi="Symbol" w:hint="default"/>
      </w:rPr>
    </w:lvl>
    <w:lvl w:ilvl="4" w:tplc="04050003">
      <w:start w:val="1"/>
      <w:numFmt w:val="bullet"/>
      <w:lvlText w:val="o"/>
      <w:lvlJc w:val="left"/>
      <w:pPr>
        <w:ind w:left="5638" w:hanging="360"/>
      </w:pPr>
      <w:rPr>
        <w:rFonts w:ascii="Courier New" w:hAnsi="Courier New" w:cs="Courier New" w:hint="default"/>
      </w:rPr>
    </w:lvl>
    <w:lvl w:ilvl="5" w:tplc="04050005" w:tentative="1">
      <w:start w:val="1"/>
      <w:numFmt w:val="bullet"/>
      <w:lvlText w:val=""/>
      <w:lvlJc w:val="left"/>
      <w:pPr>
        <w:ind w:left="6358" w:hanging="360"/>
      </w:pPr>
      <w:rPr>
        <w:rFonts w:ascii="Wingdings" w:hAnsi="Wingdings" w:hint="default"/>
      </w:rPr>
    </w:lvl>
    <w:lvl w:ilvl="6" w:tplc="04050001" w:tentative="1">
      <w:start w:val="1"/>
      <w:numFmt w:val="bullet"/>
      <w:lvlText w:val=""/>
      <w:lvlJc w:val="left"/>
      <w:pPr>
        <w:ind w:left="7078" w:hanging="360"/>
      </w:pPr>
      <w:rPr>
        <w:rFonts w:ascii="Symbol" w:hAnsi="Symbol" w:hint="default"/>
      </w:rPr>
    </w:lvl>
    <w:lvl w:ilvl="7" w:tplc="04050003" w:tentative="1">
      <w:start w:val="1"/>
      <w:numFmt w:val="bullet"/>
      <w:lvlText w:val="o"/>
      <w:lvlJc w:val="left"/>
      <w:pPr>
        <w:ind w:left="7798" w:hanging="360"/>
      </w:pPr>
      <w:rPr>
        <w:rFonts w:ascii="Courier New" w:hAnsi="Courier New" w:cs="Courier New" w:hint="default"/>
      </w:rPr>
    </w:lvl>
    <w:lvl w:ilvl="8" w:tplc="04050005" w:tentative="1">
      <w:start w:val="1"/>
      <w:numFmt w:val="bullet"/>
      <w:lvlText w:val=""/>
      <w:lvlJc w:val="left"/>
      <w:pPr>
        <w:ind w:left="8518" w:hanging="360"/>
      </w:pPr>
      <w:rPr>
        <w:rFonts w:ascii="Wingdings" w:hAnsi="Wingdings" w:hint="default"/>
      </w:rPr>
    </w:lvl>
  </w:abstractNum>
  <w:abstractNum w:abstractNumId="32" w15:restartNumberingAfterBreak="0">
    <w:nsid w:val="60266D44"/>
    <w:multiLevelType w:val="hybridMultilevel"/>
    <w:tmpl w:val="2996C6A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05E49C3"/>
    <w:multiLevelType w:val="multilevel"/>
    <w:tmpl w:val="FF1A41D4"/>
    <w:lvl w:ilvl="0">
      <w:start w:val="14"/>
      <w:numFmt w:val="decimal"/>
      <w:lvlText w:val="%1."/>
      <w:lvlJc w:val="left"/>
      <w:pPr>
        <w:ind w:left="960" w:hanging="960"/>
      </w:pPr>
      <w:rPr>
        <w:rFonts w:hint="default"/>
      </w:rPr>
    </w:lvl>
    <w:lvl w:ilvl="1">
      <w:start w:val="10"/>
      <w:numFmt w:val="decimal"/>
      <w:lvlText w:val="%1.%2."/>
      <w:lvlJc w:val="left"/>
      <w:pPr>
        <w:ind w:left="1669" w:hanging="960"/>
      </w:pPr>
      <w:rPr>
        <w:rFonts w:hint="default"/>
      </w:rPr>
    </w:lvl>
    <w:lvl w:ilvl="2">
      <w:start w:val="1"/>
      <w:numFmt w:val="decimal"/>
      <w:lvlText w:val="%1.%2.%3."/>
      <w:lvlJc w:val="left"/>
      <w:pPr>
        <w:ind w:left="2378" w:hanging="96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15:restartNumberingAfterBreak="0">
    <w:nsid w:val="61ED1906"/>
    <w:multiLevelType w:val="hybridMultilevel"/>
    <w:tmpl w:val="22F0DD86"/>
    <w:lvl w:ilvl="0" w:tplc="73F2A98E">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5" w15:restartNumberingAfterBreak="0">
    <w:nsid w:val="64B71B86"/>
    <w:multiLevelType w:val="hybridMultilevel"/>
    <w:tmpl w:val="2384E51C"/>
    <w:lvl w:ilvl="0" w:tplc="04050001">
      <w:start w:val="1"/>
      <w:numFmt w:val="bullet"/>
      <w:lvlText w:val=""/>
      <w:lvlJc w:val="left"/>
      <w:pPr>
        <w:ind w:left="2064" w:hanging="360"/>
      </w:pPr>
      <w:rPr>
        <w:rFonts w:ascii="Symbol" w:hAnsi="Symbol"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36" w15:restartNumberingAfterBreak="0">
    <w:nsid w:val="67CD6FF7"/>
    <w:multiLevelType w:val="hybridMultilevel"/>
    <w:tmpl w:val="37701AA6"/>
    <w:lvl w:ilvl="0" w:tplc="6172DB98">
      <w:start w:val="1"/>
      <w:numFmt w:val="bullet"/>
      <w:lvlText w:val=""/>
      <w:lvlJc w:val="left"/>
      <w:pPr>
        <w:tabs>
          <w:tab w:val="num" w:pos="2880"/>
        </w:tabs>
        <w:ind w:left="284" w:hanging="284"/>
      </w:pPr>
      <w:rPr>
        <w:rFonts w:ascii="Symbol" w:hAnsi="Symbol" w:hint="default"/>
      </w:rPr>
    </w:lvl>
    <w:lvl w:ilvl="1" w:tplc="224E7344">
      <w:start w:val="1"/>
      <w:numFmt w:val="decimal"/>
      <w:lvlText w:val="%2."/>
      <w:lvlJc w:val="left"/>
      <w:pPr>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45B6E35E">
      <w:start w:val="1"/>
      <w:numFmt w:val="bullet"/>
      <w:lvlText w:val="o"/>
      <w:lvlJc w:val="left"/>
      <w:pPr>
        <w:tabs>
          <w:tab w:val="num" w:pos="624"/>
        </w:tabs>
        <w:ind w:left="624" w:hanging="340"/>
      </w:pPr>
      <w:rPr>
        <w:rFonts w:ascii="Courier New" w:hAnsi="Courier New" w:hint="default"/>
        <w:color w:val="auto"/>
      </w:rPr>
    </w:lvl>
    <w:lvl w:ilvl="4" w:tplc="2E84CB1E">
      <w:start w:val="1"/>
      <w:numFmt w:val="bullet"/>
      <w:lvlText w:val=""/>
      <w:lvlJc w:val="left"/>
      <w:pPr>
        <w:tabs>
          <w:tab w:val="num" w:pos="3600"/>
        </w:tabs>
        <w:ind w:left="3600" w:hanging="360"/>
      </w:pPr>
      <w:rPr>
        <w:rFonts w:ascii="Symbol" w:hAnsi="Symbol" w:hint="default"/>
        <w:b w:val="0"/>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E940C7A4">
      <w:start w:val="1"/>
      <w:numFmt w:val="decimal"/>
      <w:lvlText w:val="%8)"/>
      <w:lvlJc w:val="left"/>
      <w:pPr>
        <w:ind w:left="5760" w:hanging="360"/>
      </w:pPr>
      <w:rPr>
        <w:rFonts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E70052"/>
    <w:multiLevelType w:val="hybridMultilevel"/>
    <w:tmpl w:val="DF0EA6E4"/>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8" w15:restartNumberingAfterBreak="0">
    <w:nsid w:val="6D0F19E0"/>
    <w:multiLevelType w:val="hybridMultilevel"/>
    <w:tmpl w:val="C916D92C"/>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39" w15:restartNumberingAfterBreak="0">
    <w:nsid w:val="71A10B9B"/>
    <w:multiLevelType w:val="hybridMultilevel"/>
    <w:tmpl w:val="EEB672B6"/>
    <w:lvl w:ilvl="0" w:tplc="04050001">
      <w:start w:val="1"/>
      <w:numFmt w:val="bullet"/>
      <w:lvlText w:val=""/>
      <w:lvlJc w:val="left"/>
      <w:pPr>
        <w:ind w:left="1713" w:hanging="360"/>
      </w:pPr>
      <w:rPr>
        <w:rFonts w:ascii="Symbol" w:hAnsi="Symbol" w:hint="default"/>
      </w:rPr>
    </w:lvl>
    <w:lvl w:ilvl="1" w:tplc="04050003">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40" w15:restartNumberingAfterBreak="0">
    <w:nsid w:val="7EB41F0F"/>
    <w:multiLevelType w:val="hybridMultilevel"/>
    <w:tmpl w:val="782A6848"/>
    <w:lvl w:ilvl="0" w:tplc="04050017">
      <w:start w:val="1"/>
      <w:numFmt w:val="lowerLetter"/>
      <w:lvlText w:val="%1)"/>
      <w:lvlJc w:val="left"/>
      <w:pPr>
        <w:ind w:left="2705" w:hanging="360"/>
      </w:pPr>
    </w:lvl>
    <w:lvl w:ilvl="1" w:tplc="04050019">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num w:numId="1">
    <w:abstractNumId w:val="38"/>
  </w:num>
  <w:num w:numId="2">
    <w:abstractNumId w:val="36"/>
  </w:num>
  <w:num w:numId="3">
    <w:abstractNumId w:val="31"/>
  </w:num>
  <w:num w:numId="4">
    <w:abstractNumId w:val="20"/>
  </w:num>
  <w:num w:numId="5">
    <w:abstractNumId w:val="5"/>
  </w:num>
  <w:num w:numId="6">
    <w:abstractNumId w:val="24"/>
  </w:num>
  <w:num w:numId="7">
    <w:abstractNumId w:val="1"/>
  </w:num>
  <w:num w:numId="8">
    <w:abstractNumId w:val="15"/>
  </w:num>
  <w:num w:numId="9">
    <w:abstractNumId w:val="12"/>
  </w:num>
  <w:num w:numId="10">
    <w:abstractNumId w:val="14"/>
  </w:num>
  <w:num w:numId="11">
    <w:abstractNumId w:val="37"/>
  </w:num>
  <w:num w:numId="12">
    <w:abstractNumId w:val="27"/>
  </w:num>
  <w:num w:numId="13">
    <w:abstractNumId w:val="39"/>
  </w:num>
  <w:num w:numId="14">
    <w:abstractNumId w:val="2"/>
  </w:num>
  <w:num w:numId="15">
    <w:abstractNumId w:val="35"/>
  </w:num>
  <w:num w:numId="16">
    <w:abstractNumId w:val="16"/>
  </w:num>
  <w:num w:numId="17">
    <w:abstractNumId w:val="0"/>
  </w:num>
  <w:num w:numId="18">
    <w:abstractNumId w:val="22"/>
  </w:num>
  <w:num w:numId="19">
    <w:abstractNumId w:val="4"/>
  </w:num>
  <w:num w:numId="20">
    <w:abstractNumId w:val="34"/>
  </w:num>
  <w:num w:numId="21">
    <w:abstractNumId w:val="18"/>
  </w:num>
  <w:num w:numId="22">
    <w:abstractNumId w:val="7"/>
  </w:num>
  <w:num w:numId="23">
    <w:abstractNumId w:val="6"/>
  </w:num>
  <w:num w:numId="24">
    <w:abstractNumId w:val="28"/>
  </w:num>
  <w:num w:numId="25">
    <w:abstractNumId w:val="32"/>
  </w:num>
  <w:num w:numId="26">
    <w:abstractNumId w:val="26"/>
  </w:num>
  <w:num w:numId="27">
    <w:abstractNumId w:val="3"/>
  </w:num>
  <w:num w:numId="28">
    <w:abstractNumId w:val="25"/>
  </w:num>
  <w:num w:numId="29">
    <w:abstractNumId w:val="29"/>
  </w:num>
  <w:num w:numId="30">
    <w:abstractNumId w:val="23"/>
  </w:num>
  <w:num w:numId="31">
    <w:abstractNumId w:val="10"/>
  </w:num>
  <w:num w:numId="32">
    <w:abstractNumId w:val="17"/>
  </w:num>
  <w:num w:numId="33">
    <w:abstractNumId w:val="19"/>
  </w:num>
  <w:num w:numId="34">
    <w:abstractNumId w:val="11"/>
  </w:num>
  <w:num w:numId="35">
    <w:abstractNumId w:val="21"/>
  </w:num>
  <w:num w:numId="36">
    <w:abstractNumId w:val="9"/>
  </w:num>
  <w:num w:numId="37">
    <w:abstractNumId w:val="8"/>
  </w:num>
  <w:num w:numId="38">
    <w:abstractNumId w:val="40"/>
  </w:num>
  <w:num w:numId="39">
    <w:abstractNumId w:val="33"/>
  </w:num>
  <w:num w:numId="40">
    <w:abstractNumId w:val="13"/>
  </w:num>
  <w:num w:numId="41">
    <w:abstractNumId w:val="30"/>
  </w:num>
  <w:num w:numId="42">
    <w:abstractNumId w:val="20"/>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šna Štěpán, Mgr.">
    <w15:presenceInfo w15:providerId="AD" w15:userId="S-1-5-21-3656830906-3839017365-80349702-307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36E"/>
    <w:rsid w:val="000003D0"/>
    <w:rsid w:val="00000593"/>
    <w:rsid w:val="000027B0"/>
    <w:rsid w:val="00005581"/>
    <w:rsid w:val="00005FF1"/>
    <w:rsid w:val="00007D5B"/>
    <w:rsid w:val="00011A56"/>
    <w:rsid w:val="000121AF"/>
    <w:rsid w:val="000160D5"/>
    <w:rsid w:val="000207AA"/>
    <w:rsid w:val="00027562"/>
    <w:rsid w:val="0003172C"/>
    <w:rsid w:val="00031859"/>
    <w:rsid w:val="0003386A"/>
    <w:rsid w:val="000364DE"/>
    <w:rsid w:val="000375CC"/>
    <w:rsid w:val="0004020F"/>
    <w:rsid w:val="00042028"/>
    <w:rsid w:val="000431AE"/>
    <w:rsid w:val="0004487B"/>
    <w:rsid w:val="000540F8"/>
    <w:rsid w:val="00056484"/>
    <w:rsid w:val="00057AA1"/>
    <w:rsid w:val="000737CD"/>
    <w:rsid w:val="00075627"/>
    <w:rsid w:val="00077849"/>
    <w:rsid w:val="000804E6"/>
    <w:rsid w:val="0008244A"/>
    <w:rsid w:val="00084017"/>
    <w:rsid w:val="0008585F"/>
    <w:rsid w:val="00087EA0"/>
    <w:rsid w:val="00090F27"/>
    <w:rsid w:val="00093E69"/>
    <w:rsid w:val="0009429E"/>
    <w:rsid w:val="00095A95"/>
    <w:rsid w:val="000973FF"/>
    <w:rsid w:val="000A3BA8"/>
    <w:rsid w:val="000A53EA"/>
    <w:rsid w:val="000B2487"/>
    <w:rsid w:val="000B426B"/>
    <w:rsid w:val="000C17F7"/>
    <w:rsid w:val="000C35EA"/>
    <w:rsid w:val="000C52A4"/>
    <w:rsid w:val="000C6774"/>
    <w:rsid w:val="000D166D"/>
    <w:rsid w:val="000D263D"/>
    <w:rsid w:val="000D7B28"/>
    <w:rsid w:val="000E0320"/>
    <w:rsid w:val="000F00FD"/>
    <w:rsid w:val="000F200E"/>
    <w:rsid w:val="000F6C7B"/>
    <w:rsid w:val="00106DBF"/>
    <w:rsid w:val="00116F90"/>
    <w:rsid w:val="00121E34"/>
    <w:rsid w:val="00122B29"/>
    <w:rsid w:val="00126305"/>
    <w:rsid w:val="00127826"/>
    <w:rsid w:val="0013120F"/>
    <w:rsid w:val="00131C7E"/>
    <w:rsid w:val="001402FD"/>
    <w:rsid w:val="00140486"/>
    <w:rsid w:val="0014091F"/>
    <w:rsid w:val="001414AB"/>
    <w:rsid w:val="001579E6"/>
    <w:rsid w:val="001604CB"/>
    <w:rsid w:val="00163A7D"/>
    <w:rsid w:val="00170002"/>
    <w:rsid w:val="00173E30"/>
    <w:rsid w:val="001825C2"/>
    <w:rsid w:val="00183EA8"/>
    <w:rsid w:val="00186522"/>
    <w:rsid w:val="0018655D"/>
    <w:rsid w:val="001874F6"/>
    <w:rsid w:val="00190478"/>
    <w:rsid w:val="001913CC"/>
    <w:rsid w:val="00194D5B"/>
    <w:rsid w:val="001975D7"/>
    <w:rsid w:val="00197FDB"/>
    <w:rsid w:val="001A0588"/>
    <w:rsid w:val="001A326B"/>
    <w:rsid w:val="001A6FE0"/>
    <w:rsid w:val="001B5A0A"/>
    <w:rsid w:val="001C0415"/>
    <w:rsid w:val="001D3CE8"/>
    <w:rsid w:val="001D5914"/>
    <w:rsid w:val="001D7656"/>
    <w:rsid w:val="001D77EE"/>
    <w:rsid w:val="001E0257"/>
    <w:rsid w:val="001E64B0"/>
    <w:rsid w:val="001E7260"/>
    <w:rsid w:val="001F29DC"/>
    <w:rsid w:val="00205F8A"/>
    <w:rsid w:val="00207035"/>
    <w:rsid w:val="00222ECE"/>
    <w:rsid w:val="00227CEC"/>
    <w:rsid w:val="0023182B"/>
    <w:rsid w:val="0023198A"/>
    <w:rsid w:val="00234969"/>
    <w:rsid w:val="00243098"/>
    <w:rsid w:val="00260D17"/>
    <w:rsid w:val="00266FF5"/>
    <w:rsid w:val="002726D6"/>
    <w:rsid w:val="00273A60"/>
    <w:rsid w:val="00273BB1"/>
    <w:rsid w:val="00281142"/>
    <w:rsid w:val="00281876"/>
    <w:rsid w:val="002921FA"/>
    <w:rsid w:val="002926A6"/>
    <w:rsid w:val="00292B67"/>
    <w:rsid w:val="002963EB"/>
    <w:rsid w:val="002A7B06"/>
    <w:rsid w:val="002B1D4C"/>
    <w:rsid w:val="002B23EA"/>
    <w:rsid w:val="002B62F2"/>
    <w:rsid w:val="002C2967"/>
    <w:rsid w:val="002C3DA6"/>
    <w:rsid w:val="002C3E96"/>
    <w:rsid w:val="002C4C68"/>
    <w:rsid w:val="002C59C4"/>
    <w:rsid w:val="002D3C20"/>
    <w:rsid w:val="002D69BD"/>
    <w:rsid w:val="002D6B07"/>
    <w:rsid w:val="002E5CDC"/>
    <w:rsid w:val="002F05D0"/>
    <w:rsid w:val="002F2094"/>
    <w:rsid w:val="002F6D46"/>
    <w:rsid w:val="003006B2"/>
    <w:rsid w:val="00301759"/>
    <w:rsid w:val="00301945"/>
    <w:rsid w:val="00304D86"/>
    <w:rsid w:val="0030588A"/>
    <w:rsid w:val="00307AD1"/>
    <w:rsid w:val="00312D19"/>
    <w:rsid w:val="00321972"/>
    <w:rsid w:val="00326D72"/>
    <w:rsid w:val="003328A1"/>
    <w:rsid w:val="003335A9"/>
    <w:rsid w:val="00334C8D"/>
    <w:rsid w:val="0035002A"/>
    <w:rsid w:val="00355D22"/>
    <w:rsid w:val="00357940"/>
    <w:rsid w:val="003626FE"/>
    <w:rsid w:val="0036360F"/>
    <w:rsid w:val="003727EC"/>
    <w:rsid w:val="0037303F"/>
    <w:rsid w:val="003826CD"/>
    <w:rsid w:val="00385CE3"/>
    <w:rsid w:val="00395F93"/>
    <w:rsid w:val="0039656E"/>
    <w:rsid w:val="0039662D"/>
    <w:rsid w:val="003A48E3"/>
    <w:rsid w:val="003A4E92"/>
    <w:rsid w:val="003A4FD1"/>
    <w:rsid w:val="003A541B"/>
    <w:rsid w:val="003A69D9"/>
    <w:rsid w:val="003B114D"/>
    <w:rsid w:val="003B2F03"/>
    <w:rsid w:val="003C3D28"/>
    <w:rsid w:val="003C5468"/>
    <w:rsid w:val="003D03BC"/>
    <w:rsid w:val="003D3648"/>
    <w:rsid w:val="003D592F"/>
    <w:rsid w:val="003D62F1"/>
    <w:rsid w:val="003E138B"/>
    <w:rsid w:val="003E64BD"/>
    <w:rsid w:val="003F4BA1"/>
    <w:rsid w:val="00401F01"/>
    <w:rsid w:val="004026C9"/>
    <w:rsid w:val="00402CF0"/>
    <w:rsid w:val="00404F47"/>
    <w:rsid w:val="004131E0"/>
    <w:rsid w:val="00414616"/>
    <w:rsid w:val="004158FD"/>
    <w:rsid w:val="00420E84"/>
    <w:rsid w:val="00422808"/>
    <w:rsid w:val="004255E9"/>
    <w:rsid w:val="004326EB"/>
    <w:rsid w:val="00434304"/>
    <w:rsid w:val="00437809"/>
    <w:rsid w:val="00440800"/>
    <w:rsid w:val="004412E5"/>
    <w:rsid w:val="00441C45"/>
    <w:rsid w:val="00450C9A"/>
    <w:rsid w:val="004565B5"/>
    <w:rsid w:val="00457174"/>
    <w:rsid w:val="00463C4B"/>
    <w:rsid w:val="00471F12"/>
    <w:rsid w:val="00472A25"/>
    <w:rsid w:val="00472D6D"/>
    <w:rsid w:val="00477261"/>
    <w:rsid w:val="0048072F"/>
    <w:rsid w:val="00480838"/>
    <w:rsid w:val="00481F18"/>
    <w:rsid w:val="0048272C"/>
    <w:rsid w:val="00483AFC"/>
    <w:rsid w:val="004855CE"/>
    <w:rsid w:val="00490A65"/>
    <w:rsid w:val="00492C7C"/>
    <w:rsid w:val="00494D00"/>
    <w:rsid w:val="004A0C85"/>
    <w:rsid w:val="004A3366"/>
    <w:rsid w:val="004A6947"/>
    <w:rsid w:val="004A6DFD"/>
    <w:rsid w:val="004C20DF"/>
    <w:rsid w:val="004C6071"/>
    <w:rsid w:val="004C6A32"/>
    <w:rsid w:val="004D1FC1"/>
    <w:rsid w:val="004D222F"/>
    <w:rsid w:val="004D5CE7"/>
    <w:rsid w:val="004E2751"/>
    <w:rsid w:val="004E3391"/>
    <w:rsid w:val="004F29F1"/>
    <w:rsid w:val="004F4E68"/>
    <w:rsid w:val="005008C4"/>
    <w:rsid w:val="00506527"/>
    <w:rsid w:val="005160FF"/>
    <w:rsid w:val="0051671E"/>
    <w:rsid w:val="00521772"/>
    <w:rsid w:val="00525275"/>
    <w:rsid w:val="00526339"/>
    <w:rsid w:val="0052692F"/>
    <w:rsid w:val="00527D85"/>
    <w:rsid w:val="00530A60"/>
    <w:rsid w:val="005344A7"/>
    <w:rsid w:val="00535D70"/>
    <w:rsid w:val="0054136E"/>
    <w:rsid w:val="00544C4F"/>
    <w:rsid w:val="00552508"/>
    <w:rsid w:val="00554AEE"/>
    <w:rsid w:val="0055574B"/>
    <w:rsid w:val="005563BE"/>
    <w:rsid w:val="00563E10"/>
    <w:rsid w:val="00565F7A"/>
    <w:rsid w:val="00566D86"/>
    <w:rsid w:val="00567604"/>
    <w:rsid w:val="00567890"/>
    <w:rsid w:val="00571BFB"/>
    <w:rsid w:val="0057492E"/>
    <w:rsid w:val="005757DF"/>
    <w:rsid w:val="005758CE"/>
    <w:rsid w:val="0058037F"/>
    <w:rsid w:val="00580B41"/>
    <w:rsid w:val="00582932"/>
    <w:rsid w:val="0058559B"/>
    <w:rsid w:val="00594B3B"/>
    <w:rsid w:val="00597FC5"/>
    <w:rsid w:val="005A042F"/>
    <w:rsid w:val="005A4FE5"/>
    <w:rsid w:val="005B4747"/>
    <w:rsid w:val="005B55AB"/>
    <w:rsid w:val="005C0A99"/>
    <w:rsid w:val="005C1A16"/>
    <w:rsid w:val="005C27EA"/>
    <w:rsid w:val="005D2015"/>
    <w:rsid w:val="005D277A"/>
    <w:rsid w:val="005D636E"/>
    <w:rsid w:val="005E46D9"/>
    <w:rsid w:val="005F0154"/>
    <w:rsid w:val="005F2F4B"/>
    <w:rsid w:val="005F3100"/>
    <w:rsid w:val="00602E1A"/>
    <w:rsid w:val="00604324"/>
    <w:rsid w:val="0061017D"/>
    <w:rsid w:val="00613A5E"/>
    <w:rsid w:val="0061400A"/>
    <w:rsid w:val="00620803"/>
    <w:rsid w:val="00624BD7"/>
    <w:rsid w:val="00624E24"/>
    <w:rsid w:val="00625878"/>
    <w:rsid w:val="006265BA"/>
    <w:rsid w:val="006279F1"/>
    <w:rsid w:val="0063007E"/>
    <w:rsid w:val="006347F6"/>
    <w:rsid w:val="00637043"/>
    <w:rsid w:val="006400F1"/>
    <w:rsid w:val="0064133B"/>
    <w:rsid w:val="00645679"/>
    <w:rsid w:val="00647B77"/>
    <w:rsid w:val="00657296"/>
    <w:rsid w:val="00660941"/>
    <w:rsid w:val="006632C6"/>
    <w:rsid w:val="00667968"/>
    <w:rsid w:val="00670A41"/>
    <w:rsid w:val="00670E63"/>
    <w:rsid w:val="006745C8"/>
    <w:rsid w:val="00692FA9"/>
    <w:rsid w:val="00696A15"/>
    <w:rsid w:val="00697885"/>
    <w:rsid w:val="006A0456"/>
    <w:rsid w:val="006A1D29"/>
    <w:rsid w:val="006B3070"/>
    <w:rsid w:val="006B3086"/>
    <w:rsid w:val="006B5771"/>
    <w:rsid w:val="006C098D"/>
    <w:rsid w:val="006C4ADE"/>
    <w:rsid w:val="006C4B99"/>
    <w:rsid w:val="006C5E1A"/>
    <w:rsid w:val="006C7329"/>
    <w:rsid w:val="006D5C4E"/>
    <w:rsid w:val="006E6A12"/>
    <w:rsid w:val="006F6670"/>
    <w:rsid w:val="00700725"/>
    <w:rsid w:val="0071251E"/>
    <w:rsid w:val="0071676E"/>
    <w:rsid w:val="00724FEE"/>
    <w:rsid w:val="00736A58"/>
    <w:rsid w:val="00741DA9"/>
    <w:rsid w:val="00745FCE"/>
    <w:rsid w:val="007568DB"/>
    <w:rsid w:val="00756F0C"/>
    <w:rsid w:val="007606DD"/>
    <w:rsid w:val="00761DAB"/>
    <w:rsid w:val="00764C05"/>
    <w:rsid w:val="00770E50"/>
    <w:rsid w:val="007712B3"/>
    <w:rsid w:val="00777BE7"/>
    <w:rsid w:val="00780748"/>
    <w:rsid w:val="007816DC"/>
    <w:rsid w:val="00781DEB"/>
    <w:rsid w:val="00782A4E"/>
    <w:rsid w:val="00787F1D"/>
    <w:rsid w:val="0079224E"/>
    <w:rsid w:val="00792318"/>
    <w:rsid w:val="00795A22"/>
    <w:rsid w:val="0079673E"/>
    <w:rsid w:val="007A0B2B"/>
    <w:rsid w:val="007A391D"/>
    <w:rsid w:val="007A4990"/>
    <w:rsid w:val="007A670C"/>
    <w:rsid w:val="007B0E3A"/>
    <w:rsid w:val="007B1DA4"/>
    <w:rsid w:val="007B5ED8"/>
    <w:rsid w:val="007C557D"/>
    <w:rsid w:val="007D169C"/>
    <w:rsid w:val="007D3B26"/>
    <w:rsid w:val="007D5F5A"/>
    <w:rsid w:val="007F553D"/>
    <w:rsid w:val="007F7C09"/>
    <w:rsid w:val="0080061D"/>
    <w:rsid w:val="00800A7B"/>
    <w:rsid w:val="00803ABE"/>
    <w:rsid w:val="00804BD8"/>
    <w:rsid w:val="00812C06"/>
    <w:rsid w:val="00813258"/>
    <w:rsid w:val="008140B6"/>
    <w:rsid w:val="00814EE9"/>
    <w:rsid w:val="00815B67"/>
    <w:rsid w:val="00822CB2"/>
    <w:rsid w:val="008256B2"/>
    <w:rsid w:val="0082752B"/>
    <w:rsid w:val="00830232"/>
    <w:rsid w:val="0083046C"/>
    <w:rsid w:val="00836E49"/>
    <w:rsid w:val="0083729F"/>
    <w:rsid w:val="008405FD"/>
    <w:rsid w:val="008428DF"/>
    <w:rsid w:val="008440BF"/>
    <w:rsid w:val="0085010F"/>
    <w:rsid w:val="00851A9E"/>
    <w:rsid w:val="008605EB"/>
    <w:rsid w:val="00861EE2"/>
    <w:rsid w:val="00866815"/>
    <w:rsid w:val="00866F5E"/>
    <w:rsid w:val="008671ED"/>
    <w:rsid w:val="0087463B"/>
    <w:rsid w:val="00874BCB"/>
    <w:rsid w:val="008805D1"/>
    <w:rsid w:val="00881259"/>
    <w:rsid w:val="008874D3"/>
    <w:rsid w:val="00887D46"/>
    <w:rsid w:val="00887E72"/>
    <w:rsid w:val="008904FE"/>
    <w:rsid w:val="00891CFE"/>
    <w:rsid w:val="008953A5"/>
    <w:rsid w:val="008971C8"/>
    <w:rsid w:val="008A1045"/>
    <w:rsid w:val="008A1114"/>
    <w:rsid w:val="008A6320"/>
    <w:rsid w:val="008B0E8E"/>
    <w:rsid w:val="008B23AF"/>
    <w:rsid w:val="008B333C"/>
    <w:rsid w:val="008B6C75"/>
    <w:rsid w:val="008B6E4C"/>
    <w:rsid w:val="008C2367"/>
    <w:rsid w:val="008C3C84"/>
    <w:rsid w:val="008C7DDD"/>
    <w:rsid w:val="008D1034"/>
    <w:rsid w:val="008D3609"/>
    <w:rsid w:val="008D3BD5"/>
    <w:rsid w:val="008D43AF"/>
    <w:rsid w:val="008D4DAB"/>
    <w:rsid w:val="008D773C"/>
    <w:rsid w:val="008E3E32"/>
    <w:rsid w:val="008E4277"/>
    <w:rsid w:val="008E56C0"/>
    <w:rsid w:val="008E5A07"/>
    <w:rsid w:val="008F1CCF"/>
    <w:rsid w:val="00901E36"/>
    <w:rsid w:val="00903CAA"/>
    <w:rsid w:val="00904DAB"/>
    <w:rsid w:val="0091147D"/>
    <w:rsid w:val="009152C5"/>
    <w:rsid w:val="00916F67"/>
    <w:rsid w:val="0092291E"/>
    <w:rsid w:val="009263DA"/>
    <w:rsid w:val="009309F6"/>
    <w:rsid w:val="00933B9A"/>
    <w:rsid w:val="00936C98"/>
    <w:rsid w:val="00940EC2"/>
    <w:rsid w:val="0094403C"/>
    <w:rsid w:val="00944D0D"/>
    <w:rsid w:val="0095578F"/>
    <w:rsid w:val="00964756"/>
    <w:rsid w:val="00965362"/>
    <w:rsid w:val="00965C6D"/>
    <w:rsid w:val="00966D11"/>
    <w:rsid w:val="0096752C"/>
    <w:rsid w:val="00971186"/>
    <w:rsid w:val="00972715"/>
    <w:rsid w:val="009734DF"/>
    <w:rsid w:val="009735A7"/>
    <w:rsid w:val="00973F2B"/>
    <w:rsid w:val="00977DA9"/>
    <w:rsid w:val="009808BE"/>
    <w:rsid w:val="00980B35"/>
    <w:rsid w:val="00985357"/>
    <w:rsid w:val="00992B9B"/>
    <w:rsid w:val="009B5A58"/>
    <w:rsid w:val="009C27FA"/>
    <w:rsid w:val="009C34D2"/>
    <w:rsid w:val="009C7124"/>
    <w:rsid w:val="009D1C45"/>
    <w:rsid w:val="009D5E63"/>
    <w:rsid w:val="009E3EBD"/>
    <w:rsid w:val="009E5872"/>
    <w:rsid w:val="009E59D0"/>
    <w:rsid w:val="009F2679"/>
    <w:rsid w:val="009F3E5B"/>
    <w:rsid w:val="009F48C7"/>
    <w:rsid w:val="009F7A88"/>
    <w:rsid w:val="00A040C6"/>
    <w:rsid w:val="00A05F2B"/>
    <w:rsid w:val="00A0644E"/>
    <w:rsid w:val="00A13F22"/>
    <w:rsid w:val="00A144E0"/>
    <w:rsid w:val="00A1522A"/>
    <w:rsid w:val="00A202C3"/>
    <w:rsid w:val="00A22566"/>
    <w:rsid w:val="00A24639"/>
    <w:rsid w:val="00A31F78"/>
    <w:rsid w:val="00A336B7"/>
    <w:rsid w:val="00A35F0A"/>
    <w:rsid w:val="00A368B1"/>
    <w:rsid w:val="00A373AA"/>
    <w:rsid w:val="00A406C2"/>
    <w:rsid w:val="00A459F1"/>
    <w:rsid w:val="00A4764B"/>
    <w:rsid w:val="00A600F4"/>
    <w:rsid w:val="00A611E5"/>
    <w:rsid w:val="00A70EC5"/>
    <w:rsid w:val="00A7206A"/>
    <w:rsid w:val="00A75C2B"/>
    <w:rsid w:val="00A82BC1"/>
    <w:rsid w:val="00A8633F"/>
    <w:rsid w:val="00A9002D"/>
    <w:rsid w:val="00A901DB"/>
    <w:rsid w:val="00A9787F"/>
    <w:rsid w:val="00AA425F"/>
    <w:rsid w:val="00AA7126"/>
    <w:rsid w:val="00AB0459"/>
    <w:rsid w:val="00AC5193"/>
    <w:rsid w:val="00AD04E5"/>
    <w:rsid w:val="00AD1854"/>
    <w:rsid w:val="00AD2B09"/>
    <w:rsid w:val="00AD377D"/>
    <w:rsid w:val="00AD76C3"/>
    <w:rsid w:val="00AF1710"/>
    <w:rsid w:val="00AF55AF"/>
    <w:rsid w:val="00B00186"/>
    <w:rsid w:val="00B15FCA"/>
    <w:rsid w:val="00B2239B"/>
    <w:rsid w:val="00B339F5"/>
    <w:rsid w:val="00B42F9A"/>
    <w:rsid w:val="00B431A4"/>
    <w:rsid w:val="00B43FF6"/>
    <w:rsid w:val="00B46626"/>
    <w:rsid w:val="00B534EE"/>
    <w:rsid w:val="00B5710A"/>
    <w:rsid w:val="00B60B6A"/>
    <w:rsid w:val="00B6227A"/>
    <w:rsid w:val="00B635BE"/>
    <w:rsid w:val="00B71171"/>
    <w:rsid w:val="00B76568"/>
    <w:rsid w:val="00B76B00"/>
    <w:rsid w:val="00B80EA1"/>
    <w:rsid w:val="00B85842"/>
    <w:rsid w:val="00B90A7E"/>
    <w:rsid w:val="00B924F8"/>
    <w:rsid w:val="00BB1E61"/>
    <w:rsid w:val="00BB4E89"/>
    <w:rsid w:val="00BC06D7"/>
    <w:rsid w:val="00BC194A"/>
    <w:rsid w:val="00BC39EA"/>
    <w:rsid w:val="00BD499C"/>
    <w:rsid w:val="00BD4A9D"/>
    <w:rsid w:val="00BF2A89"/>
    <w:rsid w:val="00BF35C5"/>
    <w:rsid w:val="00BF5D49"/>
    <w:rsid w:val="00BF6A6B"/>
    <w:rsid w:val="00C04DF3"/>
    <w:rsid w:val="00C06F45"/>
    <w:rsid w:val="00C1030F"/>
    <w:rsid w:val="00C15ED6"/>
    <w:rsid w:val="00C16F34"/>
    <w:rsid w:val="00C300B4"/>
    <w:rsid w:val="00C32D68"/>
    <w:rsid w:val="00C340D3"/>
    <w:rsid w:val="00C36756"/>
    <w:rsid w:val="00C45AFD"/>
    <w:rsid w:val="00C50822"/>
    <w:rsid w:val="00C51A71"/>
    <w:rsid w:val="00C534D7"/>
    <w:rsid w:val="00C537F5"/>
    <w:rsid w:val="00C53D63"/>
    <w:rsid w:val="00C54082"/>
    <w:rsid w:val="00C547B0"/>
    <w:rsid w:val="00C549DA"/>
    <w:rsid w:val="00C54BD3"/>
    <w:rsid w:val="00C56002"/>
    <w:rsid w:val="00C67B06"/>
    <w:rsid w:val="00C70870"/>
    <w:rsid w:val="00C72847"/>
    <w:rsid w:val="00C72D6C"/>
    <w:rsid w:val="00C75D1D"/>
    <w:rsid w:val="00C7748F"/>
    <w:rsid w:val="00C80E2E"/>
    <w:rsid w:val="00C81074"/>
    <w:rsid w:val="00C86DDF"/>
    <w:rsid w:val="00C87C2B"/>
    <w:rsid w:val="00C9038C"/>
    <w:rsid w:val="00C92318"/>
    <w:rsid w:val="00CA3244"/>
    <w:rsid w:val="00CB70BF"/>
    <w:rsid w:val="00CC5AE7"/>
    <w:rsid w:val="00CD34DE"/>
    <w:rsid w:val="00CD5D36"/>
    <w:rsid w:val="00CE5BE1"/>
    <w:rsid w:val="00CE6919"/>
    <w:rsid w:val="00CE7E6E"/>
    <w:rsid w:val="00CF0810"/>
    <w:rsid w:val="00CF0DB8"/>
    <w:rsid w:val="00CF328E"/>
    <w:rsid w:val="00D011C8"/>
    <w:rsid w:val="00D0180A"/>
    <w:rsid w:val="00D06E90"/>
    <w:rsid w:val="00D07C74"/>
    <w:rsid w:val="00D107DC"/>
    <w:rsid w:val="00D12229"/>
    <w:rsid w:val="00D20B05"/>
    <w:rsid w:val="00D2237C"/>
    <w:rsid w:val="00D233F3"/>
    <w:rsid w:val="00D240E8"/>
    <w:rsid w:val="00D25503"/>
    <w:rsid w:val="00D26FCB"/>
    <w:rsid w:val="00D2724D"/>
    <w:rsid w:val="00D3087D"/>
    <w:rsid w:val="00D36785"/>
    <w:rsid w:val="00D41F04"/>
    <w:rsid w:val="00D42866"/>
    <w:rsid w:val="00D52121"/>
    <w:rsid w:val="00D54B1E"/>
    <w:rsid w:val="00D61340"/>
    <w:rsid w:val="00D65ED9"/>
    <w:rsid w:val="00D66DD7"/>
    <w:rsid w:val="00D71C9A"/>
    <w:rsid w:val="00D847B4"/>
    <w:rsid w:val="00D8631B"/>
    <w:rsid w:val="00D925BD"/>
    <w:rsid w:val="00DA1FFA"/>
    <w:rsid w:val="00DA54FA"/>
    <w:rsid w:val="00DA62A0"/>
    <w:rsid w:val="00DB23E9"/>
    <w:rsid w:val="00DB338C"/>
    <w:rsid w:val="00DB7954"/>
    <w:rsid w:val="00DB7D10"/>
    <w:rsid w:val="00DD0B33"/>
    <w:rsid w:val="00DD5FC1"/>
    <w:rsid w:val="00DD6E5A"/>
    <w:rsid w:val="00DE2D2B"/>
    <w:rsid w:val="00DE502A"/>
    <w:rsid w:val="00DF0160"/>
    <w:rsid w:val="00DF4E76"/>
    <w:rsid w:val="00E011F0"/>
    <w:rsid w:val="00E016CE"/>
    <w:rsid w:val="00E06B17"/>
    <w:rsid w:val="00E133B1"/>
    <w:rsid w:val="00E13634"/>
    <w:rsid w:val="00E139C9"/>
    <w:rsid w:val="00E21402"/>
    <w:rsid w:val="00E22428"/>
    <w:rsid w:val="00E230E6"/>
    <w:rsid w:val="00E23E79"/>
    <w:rsid w:val="00E2404B"/>
    <w:rsid w:val="00E33A04"/>
    <w:rsid w:val="00E373D4"/>
    <w:rsid w:val="00E4710F"/>
    <w:rsid w:val="00E55630"/>
    <w:rsid w:val="00E5796C"/>
    <w:rsid w:val="00E61325"/>
    <w:rsid w:val="00E6222E"/>
    <w:rsid w:val="00E66985"/>
    <w:rsid w:val="00E70907"/>
    <w:rsid w:val="00E70949"/>
    <w:rsid w:val="00E77BBC"/>
    <w:rsid w:val="00E77D57"/>
    <w:rsid w:val="00E868E8"/>
    <w:rsid w:val="00E87F8B"/>
    <w:rsid w:val="00E92B9E"/>
    <w:rsid w:val="00E94734"/>
    <w:rsid w:val="00EA1E8E"/>
    <w:rsid w:val="00EA35E3"/>
    <w:rsid w:val="00EB0374"/>
    <w:rsid w:val="00EB34B4"/>
    <w:rsid w:val="00EB5849"/>
    <w:rsid w:val="00EB65B0"/>
    <w:rsid w:val="00EC006C"/>
    <w:rsid w:val="00EC23FB"/>
    <w:rsid w:val="00EC7831"/>
    <w:rsid w:val="00ED071C"/>
    <w:rsid w:val="00ED1758"/>
    <w:rsid w:val="00ED6BE5"/>
    <w:rsid w:val="00EE50D2"/>
    <w:rsid w:val="00EF79E5"/>
    <w:rsid w:val="00F00EF1"/>
    <w:rsid w:val="00F016D1"/>
    <w:rsid w:val="00F05114"/>
    <w:rsid w:val="00F059E4"/>
    <w:rsid w:val="00F211D3"/>
    <w:rsid w:val="00F221B7"/>
    <w:rsid w:val="00F23D8E"/>
    <w:rsid w:val="00F41043"/>
    <w:rsid w:val="00F47753"/>
    <w:rsid w:val="00F47A89"/>
    <w:rsid w:val="00F55819"/>
    <w:rsid w:val="00F55D53"/>
    <w:rsid w:val="00F5611F"/>
    <w:rsid w:val="00F60882"/>
    <w:rsid w:val="00F61225"/>
    <w:rsid w:val="00F6278F"/>
    <w:rsid w:val="00F63455"/>
    <w:rsid w:val="00F634F2"/>
    <w:rsid w:val="00F711A2"/>
    <w:rsid w:val="00F776AF"/>
    <w:rsid w:val="00F8281E"/>
    <w:rsid w:val="00F83260"/>
    <w:rsid w:val="00F85F38"/>
    <w:rsid w:val="00F86111"/>
    <w:rsid w:val="00F87121"/>
    <w:rsid w:val="00F900B0"/>
    <w:rsid w:val="00F9329A"/>
    <w:rsid w:val="00F9338D"/>
    <w:rsid w:val="00F93F03"/>
    <w:rsid w:val="00F94199"/>
    <w:rsid w:val="00F9447E"/>
    <w:rsid w:val="00F944D6"/>
    <w:rsid w:val="00FA0327"/>
    <w:rsid w:val="00FA0DA8"/>
    <w:rsid w:val="00FA5045"/>
    <w:rsid w:val="00FA6953"/>
    <w:rsid w:val="00FA7DCA"/>
    <w:rsid w:val="00FB277E"/>
    <w:rsid w:val="00FB47A4"/>
    <w:rsid w:val="00FB6259"/>
    <w:rsid w:val="00FC3D09"/>
    <w:rsid w:val="00FC59C6"/>
    <w:rsid w:val="00FD22A4"/>
    <w:rsid w:val="00FD41F6"/>
    <w:rsid w:val="00FE1347"/>
    <w:rsid w:val="00FE5949"/>
    <w:rsid w:val="00FE5C61"/>
    <w:rsid w:val="00FF19F8"/>
    <w:rsid w:val="00FF40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B448DC"/>
  <w15:docId w15:val="{7B9A04EB-83E7-433D-9942-4C0B86617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D62F1"/>
    <w:pPr>
      <w:spacing w:before="120" w:after="120"/>
      <w:ind w:left="567"/>
    </w:pPr>
    <w:rPr>
      <w:sz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EF79E5"/>
    <w:pPr>
      <w:numPr>
        <w:numId w:val="4"/>
      </w:numPr>
      <w:spacing w:before="240" w:line="264" w:lineRule="auto"/>
    </w:pPr>
    <w:rPr>
      <w:rFonts w:eastAsia="Times New Roman" w:cs="Times New Roman"/>
      <w:iCs/>
      <w:color w:val="auto"/>
      <w:sz w:val="18"/>
      <w:szCs w:val="18"/>
    </w:rPr>
  </w:style>
  <w:style w:type="paragraph" w:customStyle="1" w:styleId="Normlnodstavec">
    <w:name w:val="Normální odstavec"/>
    <w:basedOn w:val="Nadpis2"/>
    <w:qFormat/>
    <w:rsid w:val="00163A7D"/>
    <w:pPr>
      <w:numPr>
        <w:ilvl w:val="1"/>
        <w:numId w:val="4"/>
      </w:numPr>
      <w:tabs>
        <w:tab w:val="left" w:pos="1361"/>
      </w:tabs>
      <w:spacing w:before="240"/>
      <w:ind w:left="426"/>
    </w:pPr>
    <w:rPr>
      <w:rFonts w:eastAsia="Verdana"/>
      <w:b w:val="0"/>
      <w:noProof/>
      <w:color w:val="auto"/>
      <w:sz w:val="18"/>
    </w:rPr>
  </w:style>
  <w:style w:type="character" w:styleId="Odkaznakoment">
    <w:name w:val="annotation reference"/>
    <w:basedOn w:val="Standardnpsmoodstavce"/>
    <w:uiPriority w:val="99"/>
    <w:semiHidden/>
    <w:unhideWhenUsed/>
    <w:rsid w:val="00E133B1"/>
    <w:rPr>
      <w:sz w:val="16"/>
      <w:szCs w:val="16"/>
    </w:rPr>
  </w:style>
  <w:style w:type="paragraph" w:styleId="Textkomente">
    <w:name w:val="annotation text"/>
    <w:basedOn w:val="Normln"/>
    <w:link w:val="TextkomenteChar"/>
    <w:uiPriority w:val="99"/>
    <w:unhideWhenUsed/>
    <w:rsid w:val="00E133B1"/>
    <w:pPr>
      <w:spacing w:line="240" w:lineRule="auto"/>
    </w:pPr>
    <w:rPr>
      <w:szCs w:val="20"/>
    </w:rPr>
  </w:style>
  <w:style w:type="character" w:customStyle="1" w:styleId="TextkomenteChar">
    <w:name w:val="Text komentáře Char"/>
    <w:basedOn w:val="Standardnpsmoodstavce"/>
    <w:link w:val="Textkomente"/>
    <w:uiPriority w:val="99"/>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pPr>
      <w:numPr>
        <w:ilvl w:val="2"/>
        <w:numId w:val="4"/>
      </w:numPr>
    </w:pPr>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 w:type="paragraph" w:customStyle="1" w:styleId="Text1-2">
    <w:name w:val="_Text_1-2"/>
    <w:basedOn w:val="Text1-1"/>
    <w:qFormat/>
    <w:rsid w:val="00AD1854"/>
    <w:pPr>
      <w:numPr>
        <w:ilvl w:val="2"/>
      </w:numPr>
      <w:tabs>
        <w:tab w:val="clear" w:pos="1474"/>
      </w:tabs>
      <w:ind w:left="4198" w:hanging="360"/>
    </w:pPr>
  </w:style>
  <w:style w:type="paragraph" w:customStyle="1" w:styleId="Text1-1">
    <w:name w:val="_Text_1-1"/>
    <w:basedOn w:val="Normln"/>
    <w:link w:val="Text1-1Char"/>
    <w:rsid w:val="00AD1854"/>
    <w:pPr>
      <w:numPr>
        <w:ilvl w:val="1"/>
        <w:numId w:val="7"/>
      </w:numPr>
      <w:spacing w:before="0" w:line="264" w:lineRule="auto"/>
      <w:jc w:val="both"/>
    </w:pPr>
    <w:rPr>
      <w:rFonts w:asciiTheme="minorHAnsi" w:hAnsiTheme="minorHAnsi"/>
      <w:szCs w:val="18"/>
    </w:rPr>
  </w:style>
  <w:style w:type="paragraph" w:customStyle="1" w:styleId="Nadpis1-1">
    <w:name w:val="_Nadpis_1-1"/>
    <w:basedOn w:val="Odstavecseseznamem"/>
    <w:next w:val="Normln"/>
    <w:link w:val="Nadpis1-1Char"/>
    <w:qFormat/>
    <w:rsid w:val="00AD1854"/>
    <w:pPr>
      <w:keepNext/>
      <w:numPr>
        <w:numId w:val="7"/>
      </w:numPr>
      <w:spacing w:before="24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1854"/>
    <w:rPr>
      <w:rFonts w:asciiTheme="minorHAnsi" w:hAnsiTheme="minorHAnsi"/>
      <w:sz w:val="18"/>
      <w:szCs w:val="18"/>
    </w:rPr>
  </w:style>
  <w:style w:type="character" w:customStyle="1" w:styleId="Nadpis1-1Char">
    <w:name w:val="_Nadpis_1-1 Char"/>
    <w:basedOn w:val="Standardnpsmoodstavce"/>
    <w:link w:val="Nadpis1-1"/>
    <w:rsid w:val="00AD1854"/>
    <w:rPr>
      <w:rFonts w:asciiTheme="majorHAnsi" w:hAnsiTheme="majorHAnsi"/>
      <w:b/>
      <w:caps/>
      <w:sz w:val="22"/>
      <w:szCs w:val="18"/>
    </w:rPr>
  </w:style>
  <w:style w:type="character" w:customStyle="1" w:styleId="FontStyle37">
    <w:name w:val="Font Style37"/>
    <w:uiPriority w:val="99"/>
    <w:rsid w:val="00800A7B"/>
    <w:rPr>
      <w:rFonts w:ascii="Times New Roman" w:hAnsi="Times New Roman" w:cs="Times New Roman" w:hint="default"/>
      <w:b/>
      <w:bCs/>
      <w:color w:val="000000"/>
      <w:sz w:val="20"/>
      <w:szCs w:val="20"/>
    </w:rPr>
  </w:style>
  <w:style w:type="character" w:customStyle="1" w:styleId="FontStyle68">
    <w:name w:val="Font Style68"/>
    <w:uiPriority w:val="99"/>
    <w:rsid w:val="00800A7B"/>
    <w:rPr>
      <w:rFonts w:ascii="Times New Roman" w:hAnsi="Times New Roman" w:cs="Times New Roman" w:hint="default"/>
      <w:b/>
      <w:bCs w:val="0"/>
      <w:color w:val="000000"/>
      <w:sz w:val="18"/>
    </w:rPr>
  </w:style>
  <w:style w:type="paragraph" w:customStyle="1" w:styleId="Odrkya">
    <w:name w:val="Odrážky a)"/>
    <w:basedOn w:val="Odstavecseseznamem"/>
    <w:autoRedefine/>
    <w:qFormat/>
    <w:rsid w:val="00800A7B"/>
    <w:pPr>
      <w:numPr>
        <w:numId w:val="8"/>
      </w:numPr>
      <w:autoSpaceDE w:val="0"/>
      <w:autoSpaceDN w:val="0"/>
      <w:spacing w:before="0" w:after="60" w:line="240" w:lineRule="auto"/>
      <w:contextualSpacing w:val="0"/>
      <w:jc w:val="both"/>
    </w:pPr>
    <w:rPr>
      <w:rFonts w:asciiTheme="minorHAnsi" w:eastAsia="Times New Roman" w:hAnsiTheme="minorHAnsi" w:cs="Times New Roman"/>
      <w:sz w:val="20"/>
      <w:szCs w:val="20"/>
      <w:lang w:eastAsia="cs-CZ"/>
    </w:rPr>
  </w:style>
  <w:style w:type="paragraph" w:styleId="slovanseznam">
    <w:name w:val="List Number"/>
    <w:basedOn w:val="Normln"/>
    <w:uiPriority w:val="28"/>
    <w:unhideWhenUsed/>
    <w:rsid w:val="00800A7B"/>
    <w:pPr>
      <w:numPr>
        <w:numId w:val="9"/>
      </w:numPr>
      <w:spacing w:before="0" w:after="0" w:line="264" w:lineRule="auto"/>
      <w:contextualSpacing/>
    </w:pPr>
    <w:rPr>
      <w:rFonts w:asciiTheme="minorHAnsi" w:hAnsiTheme="minorHAnsi"/>
      <w:szCs w:val="18"/>
    </w:rPr>
  </w:style>
  <w:style w:type="paragraph" w:styleId="slovanseznam2">
    <w:name w:val="List Number 2"/>
    <w:basedOn w:val="slovanseznam"/>
    <w:uiPriority w:val="28"/>
    <w:unhideWhenUsed/>
    <w:rsid w:val="00800A7B"/>
    <w:pPr>
      <w:numPr>
        <w:ilvl w:val="1"/>
      </w:numPr>
      <w:tabs>
        <w:tab w:val="left" w:pos="1361"/>
      </w:tabs>
    </w:pPr>
  </w:style>
  <w:style w:type="paragraph" w:styleId="slovanseznam3">
    <w:name w:val="List Number 3"/>
    <w:basedOn w:val="slovanseznam"/>
    <w:uiPriority w:val="28"/>
    <w:unhideWhenUsed/>
    <w:rsid w:val="00800A7B"/>
    <w:pPr>
      <w:numPr>
        <w:ilvl w:val="2"/>
      </w:numPr>
    </w:pPr>
  </w:style>
  <w:style w:type="paragraph" w:styleId="slovanseznam4">
    <w:name w:val="List Number 4"/>
    <w:basedOn w:val="slovanseznam"/>
    <w:uiPriority w:val="28"/>
    <w:unhideWhenUsed/>
    <w:rsid w:val="00800A7B"/>
    <w:pPr>
      <w:numPr>
        <w:ilvl w:val="3"/>
      </w:numPr>
    </w:pPr>
  </w:style>
  <w:style w:type="paragraph" w:styleId="slovanseznam5">
    <w:name w:val="List Number 5"/>
    <w:basedOn w:val="slovanseznam"/>
    <w:uiPriority w:val="28"/>
    <w:unhideWhenUsed/>
    <w:rsid w:val="00800A7B"/>
    <w:pPr>
      <w:numPr>
        <w:ilvl w:val="4"/>
      </w:numPr>
    </w:pPr>
  </w:style>
  <w:style w:type="character" w:customStyle="1" w:styleId="FontStyle38">
    <w:name w:val="Font Style38"/>
    <w:uiPriority w:val="99"/>
    <w:rsid w:val="00477261"/>
    <w:rPr>
      <w:rFonts w:ascii="Times New Roman" w:hAnsi="Times New Roman" w:cs="Times New Roman" w:hint="default"/>
      <w:color w:val="000000"/>
      <w:sz w:val="20"/>
      <w:szCs w:val="20"/>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basedOn w:val="Standardnpsmoodstavce"/>
    <w:link w:val="Odstavecseseznamem"/>
    <w:uiPriority w:val="34"/>
    <w:rsid w:val="00477261"/>
    <w:rPr>
      <w:sz w:val="18"/>
    </w:rPr>
  </w:style>
  <w:style w:type="character" w:styleId="Hypertextovodkaz">
    <w:name w:val="Hyperlink"/>
    <w:basedOn w:val="Standardnpsmoodstavce"/>
    <w:uiPriority w:val="99"/>
    <w:unhideWhenUsed/>
    <w:rsid w:val="00FB6259"/>
    <w:rPr>
      <w:color w:val="0000FF" w:themeColor="hyperlink"/>
      <w:u w:val="single"/>
    </w:rPr>
  </w:style>
  <w:style w:type="paragraph" w:styleId="Revize">
    <w:name w:val="Revision"/>
    <w:hidden/>
    <w:uiPriority w:val="99"/>
    <w:semiHidden/>
    <w:rsid w:val="00A600F4"/>
    <w:pPr>
      <w:spacing w:after="0" w:line="240" w:lineRule="auto"/>
    </w:pPr>
    <w:rPr>
      <w:sz w:val="18"/>
    </w:rPr>
  </w:style>
  <w:style w:type="paragraph" w:customStyle="1" w:styleId="Nadpistabulky">
    <w:name w:val="Nadpis tabulky"/>
    <w:basedOn w:val="Normln"/>
    <w:next w:val="Normln"/>
    <w:uiPriority w:val="9"/>
    <w:qFormat/>
    <w:rsid w:val="005C1A16"/>
    <w:pPr>
      <w:keepNext/>
      <w:keepLines/>
      <w:pBdr>
        <w:top w:val="single" w:sz="12" w:space="3" w:color="9BBB59" w:themeColor="accent3"/>
      </w:pBdr>
      <w:suppressAutoHyphens/>
      <w:spacing w:before="0" w:after="60" w:line="264" w:lineRule="auto"/>
      <w:ind w:left="-51" w:right="-34"/>
    </w:pPr>
    <w:rPr>
      <w:rFonts w:asciiTheme="majorHAnsi" w:hAnsiTheme="majorHAnsi"/>
      <w:b/>
      <w:sz w:val="14"/>
      <w:szCs w:val="14"/>
    </w:rPr>
  </w:style>
  <w:style w:type="paragraph" w:customStyle="1" w:styleId="Textbezslovn">
    <w:name w:val="_Text_bez_číslování"/>
    <w:basedOn w:val="Normln"/>
    <w:qFormat/>
    <w:rsid w:val="002C2967"/>
    <w:pPr>
      <w:spacing w:before="0" w:line="264" w:lineRule="auto"/>
      <w:ind w:left="737"/>
      <w:jc w:val="both"/>
    </w:pPr>
    <w:rPr>
      <w:rFonts w:asciiTheme="minorHAnsi" w:eastAsia="MS Mincho" w:hAnsiTheme="minorHAnsi"/>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hyperlink" Target="https://www.spravazeleznic.cz/%20"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eur-lex.europa.eu/legal-content/CS/TXT/?uri=uriserv%3AOJ.L_.2016.003.01.0016.01.%20CES" TargetMode="External"/><Relationship Id="rId17" Type="http://schemas.openxmlformats.org/officeDocument/2006/relationships/hyperlink" Target="http://www.tudc.cz/%20"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AB786-8339-4A71-B437-2718AAB083D2}">
  <ds:schemaRefs>
    <ds:schemaRef ds:uri="http://schemas.microsoft.com/office/2006/metadata/properties"/>
  </ds:schemaRefs>
</ds:datastoreItem>
</file>

<file path=customXml/itemProps2.xml><?xml version="1.0" encoding="utf-8"?>
<ds:datastoreItem xmlns:ds="http://schemas.openxmlformats.org/officeDocument/2006/customXml" ds:itemID="{4703DD08-58FD-496D-8BC6-CF181E14C6EA}">
  <ds:schemaRefs>
    <ds:schemaRef ds:uri="http://schemas.microsoft.com/sharepoint/v3/contenttype/forms"/>
  </ds:schemaRefs>
</ds:datastoreItem>
</file>

<file path=customXml/itemProps3.xml><?xml version="1.0" encoding="utf-8"?>
<ds:datastoreItem xmlns:ds="http://schemas.openxmlformats.org/officeDocument/2006/customXml" ds:itemID="{19CF05F8-34A1-40FA-B6C5-DCFF80E8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D61262D-A2F3-47A3-A629-6D5939A1E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16638</Words>
  <Characters>98166</Characters>
  <Application>Microsoft Office Word</Application>
  <DocSecurity>0</DocSecurity>
  <Lines>818</Lines>
  <Paragraphs>229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114575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Šorf David, Mgr.</dc:creator>
  <cp:keywords/>
  <cp:lastModifiedBy>Dobrý Michael, Ing.</cp:lastModifiedBy>
  <cp:revision>2</cp:revision>
  <cp:lastPrinted>2022-10-06T06:31:00Z</cp:lastPrinted>
  <dcterms:created xsi:type="dcterms:W3CDTF">2023-03-03T15:55:00Z</dcterms:created>
  <dcterms:modified xsi:type="dcterms:W3CDTF">2023-03-03T15:55:00Z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